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8" w:type="dxa"/>
        <w:tblBorders>
          <w:bottom w:val="single" w:sz="8" w:space="0" w:color="auto"/>
        </w:tblBorders>
        <w:tblLayout w:type="fixed"/>
        <w:tblCellMar>
          <w:left w:w="57" w:type="dxa"/>
          <w:right w:w="57" w:type="dxa"/>
        </w:tblCellMar>
        <w:tblLook w:val="0000" w:firstRow="0" w:lastRow="0" w:firstColumn="0" w:lastColumn="0" w:noHBand="0" w:noVBand="0"/>
      </w:tblPr>
      <w:tblGrid>
        <w:gridCol w:w="9438"/>
      </w:tblGrid>
      <w:tr w:rsidR="00723601" w:rsidTr="00715278">
        <w:tc>
          <w:tcPr>
            <w:tcW w:w="9438" w:type="dxa"/>
            <w:tcBorders>
              <w:bottom w:val="single" w:sz="8" w:space="0" w:color="auto"/>
            </w:tcBorders>
            <w:tcMar>
              <w:top w:w="57" w:type="dxa"/>
              <w:bottom w:w="113" w:type="dxa"/>
            </w:tcMar>
          </w:tcPr>
          <w:p w:rsidR="00E747B9" w:rsidRDefault="00715278" w:rsidP="00E747B9">
            <w:pPr>
              <w:pStyle w:val="TitelFett"/>
            </w:pPr>
            <w:bookmarkStart w:id="0" w:name="_GoBack"/>
            <w:bookmarkEnd w:id="0"/>
            <w:r>
              <w:t>Online-Dateienablage und Datenaustauschdienst Box</w:t>
            </w:r>
            <w:r w:rsidR="00296997">
              <w:t>.com</w:t>
            </w:r>
          </w:p>
          <w:p w:rsidR="00723601" w:rsidRDefault="0000668F" w:rsidP="00162C32">
            <w:pPr>
              <w:pStyle w:val="Titel"/>
            </w:pPr>
            <w:r>
              <w:t>Stand</w:t>
            </w:r>
            <w:r w:rsidR="00E747B9">
              <w:t xml:space="preserve">: </w:t>
            </w:r>
            <w:r w:rsidR="00162C32">
              <w:t>Februar 2012</w:t>
            </w:r>
          </w:p>
        </w:tc>
      </w:tr>
      <w:tr w:rsidR="00FD197F" w:rsidTr="00715278">
        <w:tc>
          <w:tcPr>
            <w:tcW w:w="9438" w:type="dxa"/>
            <w:tcBorders>
              <w:top w:val="single" w:sz="8" w:space="0" w:color="auto"/>
              <w:bottom w:val="single" w:sz="8" w:space="0" w:color="auto"/>
            </w:tcBorders>
            <w:tcMar>
              <w:top w:w="57" w:type="dxa"/>
              <w:bottom w:w="85" w:type="dxa"/>
            </w:tcMar>
            <w:vAlign w:val="center"/>
          </w:tcPr>
          <w:p w:rsidR="00FD197F" w:rsidRPr="00FD197F" w:rsidRDefault="00A43921" w:rsidP="005A5EAA">
            <w:pPr>
              <w:pStyle w:val="TitelFett"/>
              <w:spacing w:line="240" w:lineRule="atLeast"/>
              <w:rPr>
                <w:b w:val="0"/>
                <w:sz w:val="20"/>
                <w:szCs w:val="20"/>
              </w:rPr>
            </w:pPr>
            <w:r>
              <w:rPr>
                <w:b w:val="0"/>
                <w:sz w:val="20"/>
                <w:szCs w:val="20"/>
              </w:rPr>
              <w:t xml:space="preserve">Jan </w:t>
            </w:r>
            <w:proofErr w:type="spellStart"/>
            <w:r>
              <w:rPr>
                <w:b w:val="0"/>
                <w:sz w:val="20"/>
                <w:szCs w:val="20"/>
              </w:rPr>
              <w:t>Oesch</w:t>
            </w:r>
            <w:proofErr w:type="spellEnd"/>
            <w:r w:rsidR="00FD197F" w:rsidRPr="00FD197F">
              <w:rPr>
                <w:b w:val="0"/>
                <w:sz w:val="20"/>
                <w:szCs w:val="20"/>
              </w:rPr>
              <w:t xml:space="preserve">, </w:t>
            </w:r>
            <w:proofErr w:type="spellStart"/>
            <w:r w:rsidR="00FD197F" w:rsidRPr="00FD197F">
              <w:rPr>
                <w:b w:val="0"/>
                <w:sz w:val="20"/>
                <w:szCs w:val="20"/>
              </w:rPr>
              <w:t>PHBern</w:t>
            </w:r>
            <w:proofErr w:type="spellEnd"/>
            <w:r w:rsidR="00FD197F" w:rsidRPr="00FD197F">
              <w:rPr>
                <w:b w:val="0"/>
                <w:sz w:val="20"/>
                <w:szCs w:val="20"/>
              </w:rPr>
              <w:t xml:space="preserve">, </w:t>
            </w:r>
            <w:r>
              <w:rPr>
                <w:b w:val="0"/>
                <w:sz w:val="20"/>
                <w:szCs w:val="20"/>
              </w:rPr>
              <w:t xml:space="preserve">Institut Sekundarstufe II </w:t>
            </w:r>
          </w:p>
        </w:tc>
      </w:tr>
    </w:tbl>
    <w:p w:rsidR="00715278" w:rsidRDefault="00715278" w:rsidP="00715278"/>
    <w:p w:rsidR="00715278" w:rsidRDefault="00715278" w:rsidP="00715278"/>
    <w:p w:rsidR="00715278" w:rsidRDefault="00D34CD5" w:rsidP="00715278">
      <w:r>
        <w:t>D</w:t>
      </w:r>
      <w:r w:rsidR="00715278">
        <w:t>er Datenaustauschdienst Box</w:t>
      </w:r>
      <w:r w:rsidR="00296997">
        <w:t>.com</w:t>
      </w:r>
      <w:r w:rsidR="00715278">
        <w:t xml:space="preserve"> eignet sich besonders für den regelmässigen Austausch von Dateien zwischen mehreren Benutzern. Mit dem Gratis-Account „Personal“ können Sie beliebig viele Ordner freigeben, aber maximal 5 verschiedene Benutzer einladen. </w:t>
      </w:r>
      <w:r w:rsidR="00C3137E">
        <w:t>Es steht ein Speicherplatz von 5</w:t>
      </w:r>
      <w:r w:rsidR="00715278">
        <w:t xml:space="preserve"> GB zur Verfügung</w:t>
      </w:r>
      <w:r w:rsidR="00133A48">
        <w:t xml:space="preserve"> und die Dateien können bis zu </w:t>
      </w:r>
      <w:r w:rsidR="00F103FA">
        <w:t>2</w:t>
      </w:r>
      <w:r w:rsidR="00715278">
        <w:t>5 MB gross sein. Die bei Box</w:t>
      </w:r>
      <w:r w:rsidR="00296997">
        <w:t>.com</w:t>
      </w:r>
      <w:r w:rsidR="00715278">
        <w:t xml:space="preserve"> gespeicherten Dateien können mit Notizen versehen und von anderen Benutzern kommentiert werden. Es können auch Links ausgetauscht oder Diskussionen eröffnet werden. Mit einem kostenlosen Account können ausserdem viele weitere Funktionen genutzt werden. Box</w:t>
      </w:r>
      <w:r w:rsidR="00296997">
        <w:t>.com</w:t>
      </w:r>
      <w:r w:rsidR="00715278">
        <w:t xml:space="preserve"> ist ein Webdienst, bei dem Sie keine zusätzliche Software auf Ihrem Computer installieren müssen. Sie können somit von jedem Computer auf Ihre Dateien zugreifen. Die einzige Voraussetzung ist ein Browser und ein Internetanschluss.</w:t>
      </w:r>
    </w:p>
    <w:p w:rsidR="00715278" w:rsidRDefault="00715278" w:rsidP="00715278"/>
    <w:p w:rsidR="00715278" w:rsidRDefault="00715278" w:rsidP="00715278">
      <w:pPr>
        <w:pStyle w:val="berschrift1"/>
        <w:tabs>
          <w:tab w:val="clear" w:pos="567"/>
          <w:tab w:val="num" w:pos="425"/>
        </w:tabs>
        <w:spacing w:before="0" w:after="0" w:line="240" w:lineRule="atLeast"/>
        <w:ind w:left="425" w:hanging="425"/>
        <w:jc w:val="both"/>
      </w:pPr>
      <w:r>
        <w:t>Anmelden</w:t>
      </w:r>
    </w:p>
    <w:p w:rsidR="00715278" w:rsidRDefault="00715278" w:rsidP="00715278"/>
    <w:p w:rsidR="00715278" w:rsidRDefault="00715278" w:rsidP="00715278">
      <w:r>
        <w:t>Wenn Sie noch kein Benutzerkonto bei Box</w:t>
      </w:r>
      <w:r w:rsidR="00296997">
        <w:t>.com</w:t>
      </w:r>
      <w:r>
        <w:t xml:space="preserve"> haben, können Sie sich </w:t>
      </w:r>
      <w:r w:rsidR="00C808DC">
        <w:t xml:space="preserve">auf </w:t>
      </w:r>
      <w:hyperlink r:id="rId9" w:history="1">
        <w:r w:rsidR="00C808DC" w:rsidRPr="007D1247">
          <w:rPr>
            <w:rStyle w:val="Hyperlink"/>
          </w:rPr>
          <w:t>www.box</w:t>
        </w:r>
        <w:r w:rsidR="00296997">
          <w:rPr>
            <w:rStyle w:val="Hyperlink"/>
          </w:rPr>
          <w:t>.com</w:t>
        </w:r>
      </w:hyperlink>
      <w:r w:rsidR="00C808DC">
        <w:t xml:space="preserve"> </w:t>
      </w:r>
      <w:r>
        <w:t>über die Schaltfläche „</w:t>
      </w:r>
      <w:proofErr w:type="spellStart"/>
      <w:r>
        <w:t>Sign</w:t>
      </w:r>
      <w:proofErr w:type="spellEnd"/>
      <w:r>
        <w:t xml:space="preserve"> </w:t>
      </w:r>
      <w:proofErr w:type="spellStart"/>
      <w:r>
        <w:t>Up</w:t>
      </w:r>
      <w:proofErr w:type="spellEnd"/>
      <w:r>
        <w:t>“ registrieren (1)</w:t>
      </w:r>
      <w:r w:rsidR="004A3693">
        <w:t>, ansonsten können Sie sich über „Log In“ (2) einloggen</w:t>
      </w:r>
      <w:r>
        <w:t xml:space="preserve">. </w:t>
      </w:r>
    </w:p>
    <w:p w:rsidR="00715278" w:rsidRPr="00DB4278" w:rsidRDefault="00715278" w:rsidP="00715278"/>
    <w:p w:rsidR="00715278" w:rsidRDefault="00715278" w:rsidP="00715278"/>
    <w:p w:rsidR="00715278" w:rsidRDefault="004471F2" w:rsidP="00715278">
      <w:r>
        <w:rPr>
          <w:noProof/>
          <w:lang w:eastAsia="de-CH"/>
        </w:rPr>
        <mc:AlternateContent>
          <mc:Choice Requires="wps">
            <w:drawing>
              <wp:anchor distT="0" distB="0" distL="114300" distR="114300" simplePos="0" relativeHeight="251706368" behindDoc="0" locked="0" layoutInCell="1" allowOverlap="1" wp14:anchorId="36A838A2" wp14:editId="6E91813B">
                <wp:simplePos x="0" y="0"/>
                <wp:positionH relativeFrom="column">
                  <wp:posOffset>4215130</wp:posOffset>
                </wp:positionH>
                <wp:positionV relativeFrom="paragraph">
                  <wp:posOffset>8890</wp:posOffset>
                </wp:positionV>
                <wp:extent cx="765810" cy="533400"/>
                <wp:effectExtent l="0" t="0" r="15240" b="19050"/>
                <wp:wrapNone/>
                <wp:docPr id="66" name="Textfeld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533400"/>
                        </a:xfrm>
                        <a:prstGeom prst="rect">
                          <a:avLst/>
                        </a:prstGeom>
                        <a:solidFill>
                          <a:srgbClr val="FFFFFF">
                            <a:alpha val="29000"/>
                          </a:srgbClr>
                        </a:solidFill>
                        <a:ln w="12700">
                          <a:solidFill>
                            <a:srgbClr val="FF0000"/>
                          </a:solidFill>
                          <a:miter lim="800000"/>
                          <a:headEnd/>
                          <a:tailEnd/>
                        </a:ln>
                      </wps:spPr>
                      <wps:txbx>
                        <w:txbxContent>
                          <w:p w:rsidR="004A3693" w:rsidRDefault="004A3693" w:rsidP="004A3693">
                            <w:pPr>
                              <w:rPr>
                                <w:b/>
                                <w:color w:val="FF0000"/>
                                <w:sz w:val="32"/>
                                <w:szCs w:val="32"/>
                              </w:rPr>
                            </w:pPr>
                          </w:p>
                          <w:p w:rsidR="004A3693" w:rsidRPr="00F8197F" w:rsidRDefault="004A3693" w:rsidP="004A3693">
                            <w:pPr>
                              <w:rPr>
                                <w:b/>
                                <w:color w:val="FF0000"/>
                                <w:sz w:val="32"/>
                                <w:szCs w:val="32"/>
                              </w:rPr>
                            </w:pPr>
                            <w:r>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6" o:spid="_x0000_s1026" type="#_x0000_t202" style="position:absolute;margin-left:331.9pt;margin-top:.7pt;width:60.3pt;height:4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" strokecolor="red" strokeweight="1pt">
                <v:fill opacity="19018f"/>
                <v:textbox>
                  <w:txbxContent>
                    <w:p w:rsidR="004A3693" w:rsidRDefault="004A3693" w:rsidP="004A3693">
                      <w:pPr>
                        <w:rPr>
                          <w:b/>
                          <w:color w:val="FF0000"/>
                          <w:sz w:val="32"/>
                          <w:szCs w:val="32"/>
                        </w:rPr>
                      </w:pPr>
                    </w:p>
                    <w:p w:rsidR="004A3693" w:rsidRPr="00F8197F" w:rsidRDefault="004A3693" w:rsidP="004A3693">
                      <w:pPr>
                        <w:rPr>
                          <w:b/>
                          <w:color w:val="FF0000"/>
                          <w:sz w:val="32"/>
                          <w:szCs w:val="32"/>
                        </w:rPr>
                      </w:pPr>
                      <w:r>
                        <w:rPr>
                          <w:b/>
                          <w:color w:val="FF0000"/>
                          <w:sz w:val="32"/>
                          <w:szCs w:val="32"/>
                        </w:rPr>
                        <w:sym w:font="Wingdings" w:char="F082"/>
                      </w:r>
                    </w:p>
                  </w:txbxContent>
                </v:textbox>
              </v:shape>
            </w:pict>
          </mc:Fallback>
        </mc:AlternateContent>
      </w:r>
      <w:r w:rsidR="005F2EB4">
        <w:rPr>
          <w:noProof/>
          <w:lang w:eastAsia="de-CH"/>
        </w:rPr>
        <mc:AlternateContent>
          <mc:Choice Requires="wps">
            <w:drawing>
              <wp:anchor distT="0" distB="0" distL="114300" distR="114300" simplePos="0" relativeHeight="251657216" behindDoc="0" locked="0" layoutInCell="1" allowOverlap="1" wp14:anchorId="6423237C" wp14:editId="33154B47">
                <wp:simplePos x="0" y="0"/>
                <wp:positionH relativeFrom="column">
                  <wp:posOffset>5015752</wp:posOffset>
                </wp:positionH>
                <wp:positionV relativeFrom="paragraph">
                  <wp:posOffset>3810</wp:posOffset>
                </wp:positionV>
                <wp:extent cx="895350" cy="533400"/>
                <wp:effectExtent l="0" t="0" r="19050" b="1905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533400"/>
                        </a:xfrm>
                        <a:prstGeom prst="rect">
                          <a:avLst/>
                        </a:prstGeom>
                        <a:solidFill>
                          <a:srgbClr val="FFFFFF">
                            <a:alpha val="25000"/>
                          </a:srgbClr>
                        </a:solidFill>
                        <a:ln w="12700">
                          <a:solidFill>
                            <a:srgbClr val="FF0000"/>
                          </a:solidFill>
                          <a:miter lim="800000"/>
                          <a:headEnd/>
                          <a:tailEnd/>
                        </a:ln>
                      </wps:spPr>
                      <wps:txbx>
                        <w:txbxContent>
                          <w:p w:rsidR="00715278" w:rsidRDefault="00715278" w:rsidP="00715278">
                            <w:pPr>
                              <w:rPr>
                                <w:b/>
                                <w:color w:val="FF0000"/>
                                <w:sz w:val="32"/>
                                <w:szCs w:val="32"/>
                              </w:rPr>
                            </w:pPr>
                          </w:p>
                          <w:p w:rsidR="00715278" w:rsidRPr="00F8197F" w:rsidRDefault="00715278" w:rsidP="00715278">
                            <w:pPr>
                              <w:rPr>
                                <w:b/>
                                <w:color w:val="FF0000"/>
                                <w:sz w:val="32"/>
                                <w:szCs w:val="32"/>
                              </w:rPr>
                            </w:pP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4" o:spid="_x0000_s1027" type="#_x0000_t202" style="position:absolute;margin-left:394.95pt;margin-top:.3pt;width:70.5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" strokecolor="red" strokeweight="1pt">
                <v:fill opacity="16448f"/>
                <v:textbox>
                  <w:txbxContent>
                    <w:p w:rsidR="00715278" w:rsidRDefault="00715278" w:rsidP="00715278">
                      <w:pPr>
                        <w:rPr>
                          <w:b/>
                          <w:color w:val="FF0000"/>
                          <w:sz w:val="32"/>
                          <w:szCs w:val="32"/>
                        </w:rPr>
                      </w:pPr>
                    </w:p>
                    <w:p w:rsidR="00715278" w:rsidRPr="00F8197F" w:rsidRDefault="00715278" w:rsidP="00715278">
                      <w:pPr>
                        <w:rPr>
                          <w:b/>
                          <w:color w:val="FF0000"/>
                          <w:sz w:val="32"/>
                          <w:szCs w:val="32"/>
                        </w:rPr>
                      </w:pPr>
                      <w:r w:rsidRPr="00F8197F">
                        <w:rPr>
                          <w:b/>
                          <w:color w:val="FF0000"/>
                          <w:sz w:val="32"/>
                          <w:szCs w:val="32"/>
                        </w:rPr>
                        <w:sym w:font="Wingdings" w:char="F081"/>
                      </w:r>
                    </w:p>
                  </w:txbxContent>
                </v:textbox>
              </v:shape>
            </w:pict>
          </mc:Fallback>
        </mc:AlternateContent>
      </w:r>
      <w:r w:rsidR="00B03514">
        <w:rPr>
          <w:noProof/>
          <w:lang w:eastAsia="de-CH"/>
        </w:rPr>
        <w:drawing>
          <wp:inline distT="0" distB="0" distL="0" distR="0" wp14:anchorId="1A93B555" wp14:editId="2FA04AD5">
            <wp:extent cx="5867978" cy="358467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signin.JPG"/>
                    <pic:cNvPicPr/>
                  </pic:nvPicPr>
                  <pic:blipFill>
                    <a:blip r:embed="rId10">
                      <a:extLst>
                        <a:ext uri="{28A0092B-C50C-407E-A947-70E740481C1C}">
                          <a14:useLocalDpi xmlns:a14="http://schemas.microsoft.com/office/drawing/2010/main" val="0"/>
                        </a:ext>
                      </a:extLst>
                    </a:blip>
                    <a:stretch>
                      <a:fillRect/>
                    </a:stretch>
                  </pic:blipFill>
                  <pic:spPr>
                    <a:xfrm>
                      <a:off x="0" y="0"/>
                      <a:ext cx="5873477" cy="3588031"/>
                    </a:xfrm>
                    <a:prstGeom prst="rect">
                      <a:avLst/>
                    </a:prstGeom>
                  </pic:spPr>
                </pic:pic>
              </a:graphicData>
            </a:graphic>
          </wp:inline>
        </w:drawing>
      </w:r>
    </w:p>
    <w:p w:rsidR="00715278" w:rsidRDefault="00715278" w:rsidP="00715278"/>
    <w:p w:rsidR="00723601" w:rsidRDefault="00723601" w:rsidP="00715278"/>
    <w:p w:rsidR="00B03514" w:rsidRDefault="00B03514" w:rsidP="00715278"/>
    <w:p w:rsidR="00B03514" w:rsidRDefault="00B03514" w:rsidP="00715278"/>
    <w:p w:rsidR="00B03514" w:rsidRDefault="00B03514" w:rsidP="00715278"/>
    <w:p w:rsidR="00B03514" w:rsidRDefault="00B03514" w:rsidP="00715278"/>
    <w:p w:rsidR="00B03514" w:rsidRDefault="00B03514" w:rsidP="00715278"/>
    <w:p w:rsidR="00B03514" w:rsidRDefault="00B03514" w:rsidP="00715278"/>
    <w:p w:rsidR="00B03514" w:rsidRDefault="00B03514">
      <w:pPr>
        <w:spacing w:line="240" w:lineRule="auto"/>
      </w:pPr>
      <w:r>
        <w:br w:type="page"/>
      </w:r>
    </w:p>
    <w:p w:rsidR="00464A46" w:rsidRDefault="00715278" w:rsidP="00715278">
      <w:r>
        <w:lastRenderedPageBreak/>
        <w:t>Als nächstes wählen Sie unter „Select a plan“ die kostenlose Option „Personal“ (1)</w:t>
      </w:r>
      <w:r w:rsidR="00464A46">
        <w:t>, indem Sie unter „Personal“ auf „</w:t>
      </w:r>
      <w:proofErr w:type="spellStart"/>
      <w:r w:rsidR="00464A46">
        <w:t>Sign</w:t>
      </w:r>
      <w:proofErr w:type="spellEnd"/>
      <w:r w:rsidR="00464A46">
        <w:t xml:space="preserve"> </w:t>
      </w:r>
      <w:proofErr w:type="spellStart"/>
      <w:r w:rsidR="00464A46">
        <w:t>up</w:t>
      </w:r>
      <w:proofErr w:type="spellEnd"/>
      <w:r w:rsidR="00464A46">
        <w:t xml:space="preserve"> </w:t>
      </w:r>
      <w:proofErr w:type="spellStart"/>
      <w:r w:rsidR="00464A46">
        <w:t>now</w:t>
      </w:r>
      <w:proofErr w:type="spellEnd"/>
      <w:r w:rsidR="00464A46">
        <w:t>“ (2) klicken.</w:t>
      </w:r>
    </w:p>
    <w:p w:rsidR="00464A46" w:rsidRDefault="00464A46" w:rsidP="00715278"/>
    <w:p w:rsidR="00464A46" w:rsidRDefault="00464A46" w:rsidP="00715278">
      <w:r>
        <w:rPr>
          <w:noProof/>
          <w:lang w:eastAsia="de-CH"/>
        </w:rPr>
        <mc:AlternateContent>
          <mc:Choice Requires="wps">
            <w:drawing>
              <wp:anchor distT="0" distB="0" distL="114300" distR="114300" simplePos="0" relativeHeight="251700224" behindDoc="0" locked="0" layoutInCell="1" allowOverlap="1" wp14:anchorId="2CDB2729" wp14:editId="6E7A0B03">
                <wp:simplePos x="0" y="0"/>
                <wp:positionH relativeFrom="column">
                  <wp:posOffset>1516863</wp:posOffset>
                </wp:positionH>
                <wp:positionV relativeFrom="paragraph">
                  <wp:posOffset>1447691</wp:posOffset>
                </wp:positionV>
                <wp:extent cx="1357576" cy="465400"/>
                <wp:effectExtent l="0" t="0" r="14605" b="1143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576" cy="465400"/>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464A46" w:rsidRPr="00F8197F" w:rsidRDefault="00464A46" w:rsidP="00737183">
                            <w:pPr>
                              <w:rPr>
                                <w:b/>
                                <w:color w:val="FF0000"/>
                                <w:sz w:val="32"/>
                                <w:szCs w:val="32"/>
                              </w:rPr>
                            </w:pPr>
                            <w:r>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7" o:spid="_x0000_s1028" type="#_x0000_t202" style="position:absolute;margin-left:119.45pt;margin-top:114pt;width:106.9pt;height:36.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" filled="f" strokecolor="red" strokeweight="1pt">
                <v:fill opacity="16448f"/>
                <v:textbox>
                  <w:txbxContent>
                    <w:p w:rsidR="00464A46" w:rsidRPr="00F8197F" w:rsidRDefault="00464A46" w:rsidP="00737183">
                      <w:pPr>
                        <w:rPr>
                          <w:b/>
                          <w:color w:val="FF0000"/>
                          <w:sz w:val="32"/>
                          <w:szCs w:val="32"/>
                        </w:rPr>
                      </w:pPr>
                      <w:r>
                        <w:rPr>
                          <w:b/>
                          <w:color w:val="FF0000"/>
                          <w:sz w:val="32"/>
                          <w:szCs w:val="32"/>
                        </w:rPr>
                        <w:sym w:font="Wingdings" w:char="F082"/>
                      </w:r>
                    </w:p>
                  </w:txbxContent>
                </v:textbox>
              </v:shape>
            </w:pict>
          </mc:Fallback>
        </mc:AlternateContent>
      </w:r>
      <w:r>
        <w:rPr>
          <w:noProof/>
          <w:lang w:eastAsia="de-CH"/>
        </w:rPr>
        <mc:AlternateContent>
          <mc:Choice Requires="wps">
            <w:drawing>
              <wp:anchor distT="0" distB="0" distL="114300" distR="114300" simplePos="0" relativeHeight="251698176" behindDoc="0" locked="0" layoutInCell="1" allowOverlap="1" wp14:anchorId="10C2180C" wp14:editId="01214028">
                <wp:simplePos x="0" y="0"/>
                <wp:positionH relativeFrom="column">
                  <wp:posOffset>1399057</wp:posOffset>
                </wp:positionH>
                <wp:positionV relativeFrom="paragraph">
                  <wp:posOffset>825000</wp:posOffset>
                </wp:positionV>
                <wp:extent cx="1553919" cy="2597345"/>
                <wp:effectExtent l="0" t="0" r="27305" b="1270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919" cy="259734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464A46" w:rsidRPr="00F8197F" w:rsidRDefault="00464A46" w:rsidP="00464A46">
                            <w:pPr>
                              <w:ind w:left="708" w:firstLine="708"/>
                              <w:rPr>
                                <w:b/>
                                <w:color w:val="FF0000"/>
                                <w:sz w:val="32"/>
                                <w:szCs w:val="32"/>
                              </w:rPr>
                            </w:pPr>
                            <w:r>
                              <w:rPr>
                                <w:b/>
                                <w:color w:val="FF0000"/>
                                <w:sz w:val="32"/>
                                <w:szCs w:val="32"/>
                              </w:rPr>
                              <w:t xml:space="preserve">   </w:t>
                            </w: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2" o:spid="_x0000_s1029" type="#_x0000_t202" style="position:absolute;margin-left:110.15pt;margin-top:64.95pt;width:122.35pt;height:20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" filled="f" strokecolor="red" strokeweight="1pt">
                <v:fill opacity="16448f"/>
                <v:textbox>
                  <w:txbxContent>
                    <w:p w:rsidR="00464A46" w:rsidRPr="00F8197F" w:rsidRDefault="00464A46" w:rsidP="00464A46">
                      <w:pPr>
                        <w:ind w:left="708" w:firstLine="708"/>
                        <w:rPr>
                          <w:b/>
                          <w:color w:val="FF0000"/>
                          <w:sz w:val="32"/>
                          <w:szCs w:val="32"/>
                        </w:rPr>
                      </w:pPr>
                      <w:r>
                        <w:rPr>
                          <w:b/>
                          <w:color w:val="FF0000"/>
                          <w:sz w:val="32"/>
                          <w:szCs w:val="32"/>
                        </w:rPr>
                        <w:t xml:space="preserve">   </w:t>
                      </w:r>
                      <w:r w:rsidRPr="00F8197F">
                        <w:rPr>
                          <w:b/>
                          <w:color w:val="FF0000"/>
                          <w:sz w:val="32"/>
                          <w:szCs w:val="32"/>
                        </w:rPr>
                        <w:sym w:font="Wingdings" w:char="F081"/>
                      </w:r>
                    </w:p>
                  </w:txbxContent>
                </v:textbox>
              </v:shape>
            </w:pict>
          </mc:Fallback>
        </mc:AlternateContent>
      </w:r>
      <w:r>
        <w:rPr>
          <w:noProof/>
          <w:lang w:eastAsia="de-CH"/>
        </w:rPr>
        <w:drawing>
          <wp:inline distT="0" distB="0" distL="0" distR="0" wp14:anchorId="66544BC3" wp14:editId="4AEB54D3">
            <wp:extent cx="5904230" cy="3366135"/>
            <wp:effectExtent l="0" t="0" r="127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sing_up_1.JPG"/>
                    <pic:cNvPicPr/>
                  </pic:nvPicPr>
                  <pic:blipFill>
                    <a:blip r:embed="rId11">
                      <a:extLst>
                        <a:ext uri="{28A0092B-C50C-407E-A947-70E740481C1C}">
                          <a14:useLocalDpi xmlns:a14="http://schemas.microsoft.com/office/drawing/2010/main" val="0"/>
                        </a:ext>
                      </a:extLst>
                    </a:blip>
                    <a:stretch>
                      <a:fillRect/>
                    </a:stretch>
                  </pic:blipFill>
                  <pic:spPr>
                    <a:xfrm>
                      <a:off x="0" y="0"/>
                      <a:ext cx="5904230" cy="3366135"/>
                    </a:xfrm>
                    <a:prstGeom prst="rect">
                      <a:avLst/>
                    </a:prstGeom>
                  </pic:spPr>
                </pic:pic>
              </a:graphicData>
            </a:graphic>
          </wp:inline>
        </w:drawing>
      </w:r>
    </w:p>
    <w:p w:rsidR="00464A46" w:rsidRDefault="00464A46" w:rsidP="00715278"/>
    <w:p w:rsidR="00464A46" w:rsidRDefault="00464A46" w:rsidP="00715278"/>
    <w:p w:rsidR="00464A46" w:rsidRDefault="00464A46" w:rsidP="00715278"/>
    <w:p w:rsidR="00715278" w:rsidRDefault="005C3A07" w:rsidP="00715278">
      <w:r>
        <w:t>Auf der nächsten Seite überprüfen Sie zuerst, ob immer noch der „Personal“ Box-Plan</w:t>
      </w:r>
      <w:r w:rsidR="004471F2">
        <w:t xml:space="preserve"> (1)</w:t>
      </w:r>
      <w:r>
        <w:t xml:space="preserve"> angewählt ist. Wenn ja, dann geben Sie </w:t>
      </w:r>
      <w:r w:rsidR="002C0417">
        <w:t xml:space="preserve">unter „Set </w:t>
      </w:r>
      <w:proofErr w:type="spellStart"/>
      <w:r w:rsidR="002C0417">
        <w:t>up</w:t>
      </w:r>
      <w:proofErr w:type="spellEnd"/>
      <w:r w:rsidR="002C0417">
        <w:t xml:space="preserve"> </w:t>
      </w:r>
      <w:proofErr w:type="spellStart"/>
      <w:r w:rsidR="002C0417">
        <w:t>your</w:t>
      </w:r>
      <w:proofErr w:type="spellEnd"/>
      <w:r w:rsidR="002C0417">
        <w:t xml:space="preserve"> </w:t>
      </w:r>
      <w:proofErr w:type="spellStart"/>
      <w:r w:rsidR="002C0417">
        <w:t>account</w:t>
      </w:r>
      <w:proofErr w:type="spellEnd"/>
      <w:r w:rsidR="002C0417">
        <w:t xml:space="preserve">“ (2) </w:t>
      </w:r>
      <w:r>
        <w:t>Ihren</w:t>
      </w:r>
      <w:r w:rsidR="00715278">
        <w:t xml:space="preserve"> Namen, Ihre E-Mail-Adresse</w:t>
      </w:r>
      <w:r>
        <w:t>, ein Passwort</w:t>
      </w:r>
      <w:r w:rsidR="00715278">
        <w:t xml:space="preserve"> und eine Telefonnummer </w:t>
      </w:r>
      <w:r>
        <w:t>ein</w:t>
      </w:r>
      <w:r w:rsidR="00715278">
        <w:t>. Bei der Telefonnummer reicht es aus, wenn Sie ein Zeichen, z.B. „0“ eingeben. Das Passwort, welches Sie für Ihr</w:t>
      </w:r>
      <w:r w:rsidR="002C0417">
        <w:t>en</w:t>
      </w:r>
      <w:r w:rsidR="00715278">
        <w:t xml:space="preserve"> neue</w:t>
      </w:r>
      <w:r w:rsidR="002C0417">
        <w:t>n</w:t>
      </w:r>
      <w:r w:rsidR="00715278">
        <w:t xml:space="preserve"> Box</w:t>
      </w:r>
      <w:r w:rsidR="00296997">
        <w:t>.com</w:t>
      </w:r>
      <w:r w:rsidR="00715278">
        <w:t>-Account wählen, muss nicht mit dem Passwort der E-Mail-Adresse übereinstimmen. Alle Angaben können zu einem späteren Zeitpunkt geändert werden.</w:t>
      </w:r>
    </w:p>
    <w:p w:rsidR="00715278" w:rsidRDefault="00715278" w:rsidP="00715278"/>
    <w:p w:rsidR="00715278" w:rsidRDefault="00715278" w:rsidP="00715278"/>
    <w:p w:rsidR="00715278" w:rsidRDefault="005C3A07" w:rsidP="00715278">
      <w:r>
        <w:rPr>
          <w:noProof/>
          <w:lang w:eastAsia="de-CH"/>
        </w:rPr>
        <mc:AlternateContent>
          <mc:Choice Requires="wps">
            <w:drawing>
              <wp:anchor distT="0" distB="0" distL="114300" distR="114300" simplePos="0" relativeHeight="251702272" behindDoc="0" locked="0" layoutInCell="1" allowOverlap="1" wp14:anchorId="3E36A48B" wp14:editId="51532F9A">
                <wp:simplePos x="0" y="0"/>
                <wp:positionH relativeFrom="column">
                  <wp:posOffset>4383775</wp:posOffset>
                </wp:positionH>
                <wp:positionV relativeFrom="paragraph">
                  <wp:posOffset>3115310</wp:posOffset>
                </wp:positionV>
                <wp:extent cx="1256598" cy="319081"/>
                <wp:effectExtent l="0" t="0" r="20320" b="2413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598" cy="319081"/>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5C3A07" w:rsidRPr="00F8197F" w:rsidRDefault="005C3A07" w:rsidP="005C3A07">
                            <w:pPr>
                              <w:ind w:left="708" w:firstLine="708"/>
                              <w:rPr>
                                <w:b/>
                                <w:color w:val="FF0000"/>
                                <w:sz w:val="32"/>
                                <w:szCs w:val="32"/>
                              </w:rPr>
                            </w:pPr>
                            <w:r>
                              <w:rPr>
                                <w:b/>
                                <w:color w:val="FF0000"/>
                                <w:sz w:val="32"/>
                                <w:szCs w:val="32"/>
                              </w:rPr>
                              <w:sym w:font="Wingdings" w:char="F083"/>
                            </w:r>
                            <w:del w:id="1" w:author="Jan Oesch" w:date="2012-02-06T11:22:00Z">
                              <w:r w:rsidRPr="00F8197F" w:rsidDel="005C3A07">
                                <w:rPr>
                                  <w:b/>
                                  <w:color w:val="FF0000"/>
                                  <w:sz w:val="32"/>
                                  <w:szCs w:val="32"/>
                                </w:rPr>
                                <w:sym w:font="Wingdings" w:char="F081"/>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9" o:spid="_x0000_s1030" type="#_x0000_t202" style="position:absolute;margin-left:345.2pt;margin-top:245.3pt;width:98.95pt;height:25.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" filled="f" strokecolor="red" strokeweight="1pt">
                <v:fill opacity="16448f"/>
                <v:textbox>
                  <w:txbxContent>
                    <w:p w:rsidR="005C3A07" w:rsidRPr="00F8197F" w:rsidRDefault="005C3A07" w:rsidP="005C3A07">
                      <w:pPr>
                        <w:ind w:left="708" w:firstLine="708"/>
                        <w:rPr>
                          <w:b/>
                          <w:color w:val="FF0000"/>
                          <w:sz w:val="32"/>
                          <w:szCs w:val="32"/>
                        </w:rPr>
                      </w:pPr>
                      <w:r>
                        <w:rPr>
                          <w:b/>
                          <w:color w:val="FF0000"/>
                          <w:sz w:val="32"/>
                          <w:szCs w:val="32"/>
                        </w:rPr>
                        <w:sym w:font="Wingdings" w:char="F083"/>
                      </w:r>
                      <w:del w:id="10" w:author="Jan Oesch" w:date="2012-02-06T11:22:00Z">
                        <w:r w:rsidRPr="00F8197F" w:rsidDel="005C3A07">
                          <w:rPr>
                            <w:b/>
                            <w:color w:val="FF0000"/>
                            <w:sz w:val="32"/>
                            <w:szCs w:val="32"/>
                          </w:rPr>
                          <w:sym w:font="Wingdings" w:char="F081"/>
                        </w:r>
                      </w:del>
                    </w:p>
                  </w:txbxContent>
                </v:textbox>
              </v:shape>
            </w:pict>
          </mc:Fallback>
        </mc:AlternateContent>
      </w:r>
      <w:r>
        <w:rPr>
          <w:noProof/>
          <w:lang w:eastAsia="de-CH"/>
        </w:rPr>
        <mc:AlternateContent>
          <mc:Choice Requires="wps">
            <w:drawing>
              <wp:anchor distT="0" distB="0" distL="114300" distR="114300" simplePos="0" relativeHeight="251661312" behindDoc="0" locked="0" layoutInCell="1" allowOverlap="1" wp14:anchorId="5F335BC8" wp14:editId="5054F61A">
                <wp:simplePos x="0" y="0"/>
                <wp:positionH relativeFrom="column">
                  <wp:posOffset>3686810</wp:posOffset>
                </wp:positionH>
                <wp:positionV relativeFrom="paragraph">
                  <wp:posOffset>1099084</wp:posOffset>
                </wp:positionV>
                <wp:extent cx="2028825" cy="2600325"/>
                <wp:effectExtent l="0" t="0" r="28575" b="2857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60032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715278" w:rsidRPr="00F8197F" w:rsidRDefault="00715278" w:rsidP="00715278">
                            <w:pPr>
                              <w:rPr>
                                <w:b/>
                                <w:color w:val="FF0000"/>
                                <w:sz w:val="32"/>
                                <w:szCs w:val="32"/>
                              </w:rPr>
                            </w:pPr>
                            <w:r w:rsidRPr="00F8197F">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8" o:spid="_x0000_s1031" type="#_x0000_t202" style="position:absolute;margin-left:290.3pt;margin-top:86.55pt;width:159.75pt;height:20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" filled="f" strokecolor="red" strokeweight="1pt">
                <v:fill opacity="16448f"/>
                <v:textbox>
                  <w:txbxContent>
                    <w:p w:rsidR="00715278" w:rsidRPr="00F8197F" w:rsidRDefault="00715278" w:rsidP="00715278">
                      <w:pPr>
                        <w:rPr>
                          <w:b/>
                          <w:color w:val="FF0000"/>
                          <w:sz w:val="32"/>
                          <w:szCs w:val="32"/>
                        </w:rPr>
                      </w:pPr>
                      <w:r w:rsidRPr="00F8197F">
                        <w:rPr>
                          <w:b/>
                          <w:color w:val="FF0000"/>
                          <w:sz w:val="32"/>
                          <w:szCs w:val="32"/>
                        </w:rPr>
                        <w:sym w:font="Wingdings" w:char="F082"/>
                      </w:r>
                    </w:p>
                  </w:txbxContent>
                </v:textbox>
              </v:shape>
            </w:pict>
          </mc:Fallback>
        </mc:AlternateContent>
      </w:r>
      <w:r>
        <w:rPr>
          <w:noProof/>
          <w:lang w:eastAsia="de-CH"/>
        </w:rPr>
        <mc:AlternateContent>
          <mc:Choice Requires="wps">
            <w:drawing>
              <wp:anchor distT="0" distB="0" distL="114300" distR="114300" simplePos="0" relativeHeight="251660288" behindDoc="0" locked="0" layoutInCell="1" allowOverlap="1" wp14:anchorId="43BF32A6" wp14:editId="1906D7C9">
                <wp:simplePos x="0" y="0"/>
                <wp:positionH relativeFrom="column">
                  <wp:posOffset>2213</wp:posOffset>
                </wp:positionH>
                <wp:positionV relativeFrom="paragraph">
                  <wp:posOffset>1198147</wp:posOffset>
                </wp:positionV>
                <wp:extent cx="1834410" cy="2451489"/>
                <wp:effectExtent l="0" t="0" r="13970" b="2540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410" cy="2451489"/>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715278" w:rsidRPr="00F8197F" w:rsidRDefault="00715278" w:rsidP="00715278">
                            <w:pPr>
                              <w:ind w:left="708" w:firstLine="708"/>
                              <w:rPr>
                                <w:b/>
                                <w:color w:val="FF0000"/>
                                <w:sz w:val="32"/>
                                <w:szCs w:val="32"/>
                              </w:rPr>
                            </w:pP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7" o:spid="_x0000_s1032" type="#_x0000_t202" style="position:absolute;margin-left:.15pt;margin-top:94.35pt;width:144.45pt;height:19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" filled="f" strokecolor="red" strokeweight="1pt">
                <v:fill opacity="16448f"/>
                <v:textbox>
                  <w:txbxContent>
                    <w:p w:rsidR="00715278" w:rsidRPr="00F8197F" w:rsidRDefault="00715278" w:rsidP="00715278">
                      <w:pPr>
                        <w:ind w:left="708" w:firstLine="708"/>
                        <w:rPr>
                          <w:b/>
                          <w:color w:val="FF0000"/>
                          <w:sz w:val="32"/>
                          <w:szCs w:val="32"/>
                        </w:rPr>
                      </w:pPr>
                      <w:r w:rsidRPr="00F8197F">
                        <w:rPr>
                          <w:b/>
                          <w:color w:val="FF0000"/>
                          <w:sz w:val="32"/>
                          <w:szCs w:val="32"/>
                        </w:rPr>
                        <w:sym w:font="Wingdings" w:char="F081"/>
                      </w:r>
                    </w:p>
                  </w:txbxContent>
                </v:textbox>
              </v:shape>
            </w:pict>
          </mc:Fallback>
        </mc:AlternateContent>
      </w:r>
      <w:r w:rsidR="00B03514">
        <w:rPr>
          <w:noProof/>
          <w:lang w:eastAsia="de-CH"/>
        </w:rPr>
        <w:drawing>
          <wp:inline distT="0" distB="0" distL="0" distR="0" wp14:anchorId="7314ABFD" wp14:editId="7B16FFF8">
            <wp:extent cx="5637865" cy="3692203"/>
            <wp:effectExtent l="0" t="0" r="127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login.JPG"/>
                    <pic:cNvPicPr/>
                  </pic:nvPicPr>
                  <pic:blipFill>
                    <a:blip r:embed="rId12">
                      <a:extLst>
                        <a:ext uri="{28A0092B-C50C-407E-A947-70E740481C1C}">
                          <a14:useLocalDpi xmlns:a14="http://schemas.microsoft.com/office/drawing/2010/main" val="0"/>
                        </a:ext>
                      </a:extLst>
                    </a:blip>
                    <a:stretch>
                      <a:fillRect/>
                    </a:stretch>
                  </pic:blipFill>
                  <pic:spPr>
                    <a:xfrm>
                      <a:off x="0" y="0"/>
                      <a:ext cx="5645776" cy="3697384"/>
                    </a:xfrm>
                    <a:prstGeom prst="rect">
                      <a:avLst/>
                    </a:prstGeom>
                  </pic:spPr>
                </pic:pic>
              </a:graphicData>
            </a:graphic>
          </wp:inline>
        </w:drawing>
      </w:r>
    </w:p>
    <w:p w:rsidR="00715278" w:rsidRDefault="00715278" w:rsidP="00715278"/>
    <w:p w:rsidR="004E0910" w:rsidRDefault="004E0910" w:rsidP="00715278">
      <w:r>
        <w:t>Nachdem Sie auf „</w:t>
      </w:r>
      <w:proofErr w:type="spellStart"/>
      <w:r>
        <w:t>Continue</w:t>
      </w:r>
      <w:proofErr w:type="spellEnd"/>
      <w:r>
        <w:t>“</w:t>
      </w:r>
      <w:r w:rsidR="005C3A07">
        <w:t xml:space="preserve"> (3)</w:t>
      </w:r>
      <w:r>
        <w:t xml:space="preserve"> ge</w:t>
      </w:r>
      <w:r w:rsidR="0085326E">
        <w:t>k</w:t>
      </w:r>
      <w:r>
        <w:t>lickt haben, erhalten Sie folgendes Bestätigungsmail.</w:t>
      </w:r>
    </w:p>
    <w:p w:rsidR="004E0910" w:rsidRDefault="004E0910" w:rsidP="00715278"/>
    <w:p w:rsidR="004E0910" w:rsidRDefault="005F2EB4" w:rsidP="00715278">
      <w:r>
        <w:rPr>
          <w:noProof/>
          <w:lang w:eastAsia="de-CH"/>
        </w:rPr>
        <mc:AlternateContent>
          <mc:Choice Requires="wps">
            <w:drawing>
              <wp:anchor distT="0" distB="0" distL="114300" distR="114300" simplePos="0" relativeHeight="251684864" behindDoc="0" locked="0" layoutInCell="1" allowOverlap="1">
                <wp:simplePos x="0" y="0"/>
                <wp:positionH relativeFrom="column">
                  <wp:posOffset>563245</wp:posOffset>
                </wp:positionH>
                <wp:positionV relativeFrom="paragraph">
                  <wp:posOffset>586105</wp:posOffset>
                </wp:positionV>
                <wp:extent cx="2557145" cy="286385"/>
                <wp:effectExtent l="0" t="0" r="14605" b="18415"/>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145" cy="28638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A11B9E" w:rsidRDefault="00562B12">
                            <w:pPr>
                              <w:ind w:left="2832" w:firstLine="708"/>
                              <w:rPr>
                                <w:b/>
                                <w:color w:val="FF0000"/>
                                <w:sz w:val="32"/>
                                <w:szCs w:val="32"/>
                              </w:rPr>
                            </w:pP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6" o:spid="_x0000_s1033" type="#_x0000_t202" style="position:absolute;margin-left:44.35pt;margin-top:46.15pt;width:201.35pt;height:2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" filled="f" strokecolor="red" strokeweight="1pt">
                <v:fill opacity="16448f"/>
                <v:textbox>
                  <w:txbxContent>
                    <w:p w:rsidR="00A11B9E" w:rsidRDefault="00562B12">
                      <w:pPr>
                        <w:ind w:left="2832" w:firstLine="708"/>
                        <w:rPr>
                          <w:b/>
                          <w:color w:val="FF0000"/>
                          <w:sz w:val="32"/>
                          <w:szCs w:val="32"/>
                        </w:rPr>
                      </w:pPr>
                      <w:r w:rsidRPr="00F8197F">
                        <w:rPr>
                          <w:b/>
                          <w:color w:val="FF0000"/>
                          <w:sz w:val="32"/>
                          <w:szCs w:val="32"/>
                        </w:rPr>
                        <w:sym w:font="Wingdings" w:char="F081"/>
                      </w:r>
                    </w:p>
                  </w:txbxContent>
                </v:textbox>
              </v:shape>
            </w:pict>
          </mc:Fallback>
        </mc:AlternateContent>
      </w:r>
      <w:r w:rsidR="003B77CA">
        <w:rPr>
          <w:noProof/>
          <w:lang w:eastAsia="de-CH"/>
        </w:rPr>
        <w:drawing>
          <wp:inline distT="0" distB="0" distL="0" distR="0">
            <wp:extent cx="5128786" cy="1289468"/>
            <wp:effectExtent l="0" t="0" r="0" b="63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mail.JPG"/>
                    <pic:cNvPicPr/>
                  </pic:nvPicPr>
                  <pic:blipFill>
                    <a:blip r:embed="rId13">
                      <a:extLst>
                        <a:ext uri="{28A0092B-C50C-407E-A947-70E740481C1C}">
                          <a14:useLocalDpi xmlns:a14="http://schemas.microsoft.com/office/drawing/2010/main" val="0"/>
                        </a:ext>
                      </a:extLst>
                    </a:blip>
                    <a:stretch>
                      <a:fillRect/>
                    </a:stretch>
                  </pic:blipFill>
                  <pic:spPr>
                    <a:xfrm>
                      <a:off x="0" y="0"/>
                      <a:ext cx="5128786" cy="1289468"/>
                    </a:xfrm>
                    <a:prstGeom prst="rect">
                      <a:avLst/>
                    </a:prstGeom>
                  </pic:spPr>
                </pic:pic>
              </a:graphicData>
            </a:graphic>
          </wp:inline>
        </w:drawing>
      </w:r>
    </w:p>
    <w:p w:rsidR="004E0910" w:rsidRDefault="004E0910" w:rsidP="00715278"/>
    <w:p w:rsidR="00562B12" w:rsidRDefault="004E0910" w:rsidP="00715278">
      <w:r>
        <w:t>Wenn Sie nun auf den Link (1) klicken, öf</w:t>
      </w:r>
      <w:r w:rsidR="00562B12">
        <w:t xml:space="preserve">fnet sich </w:t>
      </w:r>
      <w:r w:rsidR="00AC46BF">
        <w:t xml:space="preserve">in </w:t>
      </w:r>
      <w:r w:rsidR="00562B12">
        <w:t>Ihr</w:t>
      </w:r>
      <w:r w:rsidR="00AC46BF">
        <w:t>em</w:t>
      </w:r>
      <w:r w:rsidR="00562B12">
        <w:t xml:space="preserve"> Browser di</w:t>
      </w:r>
      <w:r w:rsidR="00AC46BF">
        <w:t>e unten abgebildete Webseite, bei welcher</w:t>
      </w:r>
      <w:r w:rsidR="00562B12">
        <w:t xml:space="preserve"> Sie mit einem Klick auf „Login </w:t>
      </w:r>
      <w:proofErr w:type="spellStart"/>
      <w:r w:rsidR="00562B12">
        <w:t>and</w:t>
      </w:r>
      <w:proofErr w:type="spellEnd"/>
      <w:r w:rsidR="00562B12">
        <w:t xml:space="preserve"> </w:t>
      </w:r>
      <w:proofErr w:type="spellStart"/>
      <w:r w:rsidR="00562B12">
        <w:t>get</w:t>
      </w:r>
      <w:proofErr w:type="spellEnd"/>
      <w:r w:rsidR="00562B12">
        <w:t xml:space="preserve"> </w:t>
      </w:r>
      <w:proofErr w:type="spellStart"/>
      <w:r w:rsidR="00562B12">
        <w:t>started</w:t>
      </w:r>
      <w:proofErr w:type="spellEnd"/>
      <w:r w:rsidR="00562B12">
        <w:t>“ (2) direkt in Ihr</w:t>
      </w:r>
      <w:r w:rsidR="002C0417">
        <w:t>en</w:t>
      </w:r>
      <w:r w:rsidR="00562B12">
        <w:t xml:space="preserve"> Box</w:t>
      </w:r>
      <w:r w:rsidR="00296997">
        <w:t>.com</w:t>
      </w:r>
      <w:r w:rsidR="002C0417">
        <w:t>-</w:t>
      </w:r>
      <w:r w:rsidR="00562B12">
        <w:t>Account gelangen.</w:t>
      </w:r>
    </w:p>
    <w:p w:rsidR="00562B12" w:rsidRDefault="00562B12" w:rsidP="00715278"/>
    <w:p w:rsidR="004E0910" w:rsidRDefault="005F2EB4" w:rsidP="00715278">
      <w:r>
        <w:rPr>
          <w:noProof/>
          <w:lang w:eastAsia="de-CH"/>
        </w:rPr>
        <mc:AlternateContent>
          <mc:Choice Requires="wps">
            <w:drawing>
              <wp:anchor distT="0" distB="0" distL="114300" distR="114300" simplePos="0" relativeHeight="251686912" behindDoc="0" locked="0" layoutInCell="1" allowOverlap="1">
                <wp:simplePos x="0" y="0"/>
                <wp:positionH relativeFrom="column">
                  <wp:posOffset>1449545</wp:posOffset>
                </wp:positionH>
                <wp:positionV relativeFrom="paragraph">
                  <wp:posOffset>1119049</wp:posOffset>
                </wp:positionV>
                <wp:extent cx="1357576" cy="311785"/>
                <wp:effectExtent l="0" t="0" r="14605" b="12065"/>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576" cy="31178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rsidR="00A11B9E" w:rsidRDefault="005C3A07" w:rsidP="004471F2">
                            <w:pPr>
                              <w:rPr>
                                <w:b/>
                                <w:color w:val="FF0000"/>
                                <w:sz w:val="32"/>
                                <w:szCs w:val="32"/>
                              </w:rPr>
                            </w:pPr>
                            <w:r>
                              <w:rPr>
                                <w:b/>
                                <w:color w:val="FF0000"/>
                                <w:sz w:val="32"/>
                                <w:szCs w:val="32"/>
                              </w:rPr>
                              <w:t xml:space="preserve">  </w:t>
                            </w:r>
                            <w:r>
                              <w:rPr>
                                <w:b/>
                                <w:color w:val="FF0000"/>
                                <w:sz w:val="32"/>
                                <w:szCs w:val="32"/>
                              </w:rPr>
                              <w:tab/>
                              <w:t xml:space="preserve">      </w:t>
                            </w:r>
                            <w:r w:rsidR="002C0417">
                              <w:rPr>
                                <w:b/>
                                <w:color w:val="FF0000"/>
                                <w:sz w:val="32"/>
                                <w:szCs w:val="32"/>
                              </w:rPr>
                              <w:t xml:space="preserve">   </w:t>
                            </w:r>
                            <w:r w:rsidR="0085326E" w:rsidRPr="00F8197F">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1" o:spid="_x0000_s1034" type="#_x0000_t202" style="position:absolute;margin-left:114.15pt;margin-top:88.1pt;width:106.9pt;height:24.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" filled="f" strokecolor="red" strokeweight="1pt">
                <v:fill opacity="16448f"/>
                <v:textbox>
                  <w:txbxContent>
                    <w:p w:rsidR="00A11B9E" w:rsidRDefault="005C3A07" w:rsidP="004471F2">
                      <w:pPr>
                        <w:rPr>
                          <w:b/>
                          <w:color w:val="FF0000"/>
                          <w:sz w:val="32"/>
                          <w:szCs w:val="32"/>
                        </w:rPr>
                      </w:pPr>
                      <w:r>
                        <w:rPr>
                          <w:b/>
                          <w:color w:val="FF0000"/>
                          <w:sz w:val="32"/>
                          <w:szCs w:val="32"/>
                        </w:rPr>
                        <w:t xml:space="preserve">  </w:t>
                      </w:r>
                      <w:r>
                        <w:rPr>
                          <w:b/>
                          <w:color w:val="FF0000"/>
                          <w:sz w:val="32"/>
                          <w:szCs w:val="32"/>
                        </w:rPr>
                        <w:tab/>
                        <w:t xml:space="preserve">      </w:t>
                      </w:r>
                      <w:r w:rsidR="002C0417">
                        <w:rPr>
                          <w:b/>
                          <w:color w:val="FF0000"/>
                          <w:sz w:val="32"/>
                          <w:szCs w:val="32"/>
                        </w:rPr>
                        <w:t xml:space="preserve">   </w:t>
                      </w:r>
                      <w:r w:rsidR="0085326E" w:rsidRPr="00F8197F">
                        <w:rPr>
                          <w:b/>
                          <w:color w:val="FF0000"/>
                          <w:sz w:val="32"/>
                          <w:szCs w:val="32"/>
                        </w:rPr>
                        <w:sym w:font="Wingdings" w:char="F082"/>
                      </w:r>
                    </w:p>
                  </w:txbxContent>
                </v:textbox>
              </v:shape>
            </w:pict>
          </mc:Fallback>
        </mc:AlternateContent>
      </w:r>
      <w:r w:rsidR="003B77CA">
        <w:rPr>
          <w:noProof/>
          <w:lang w:eastAsia="de-CH"/>
        </w:rPr>
        <w:drawing>
          <wp:inline distT="0" distB="0" distL="0" distR="0">
            <wp:extent cx="4246021" cy="1529595"/>
            <wp:effectExtent l="0" t="0" r="254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aftermail.JPG"/>
                    <pic:cNvPicPr/>
                  </pic:nvPicPr>
                  <pic:blipFill>
                    <a:blip r:embed="rId14">
                      <a:extLst>
                        <a:ext uri="{28A0092B-C50C-407E-A947-70E740481C1C}">
                          <a14:useLocalDpi xmlns:a14="http://schemas.microsoft.com/office/drawing/2010/main" val="0"/>
                        </a:ext>
                      </a:extLst>
                    </a:blip>
                    <a:stretch>
                      <a:fillRect/>
                    </a:stretch>
                  </pic:blipFill>
                  <pic:spPr>
                    <a:xfrm>
                      <a:off x="0" y="0"/>
                      <a:ext cx="4246021" cy="1529595"/>
                    </a:xfrm>
                    <a:prstGeom prst="rect">
                      <a:avLst/>
                    </a:prstGeom>
                  </pic:spPr>
                </pic:pic>
              </a:graphicData>
            </a:graphic>
          </wp:inline>
        </w:drawing>
      </w:r>
      <w:r w:rsidR="00562B12">
        <w:t xml:space="preserve"> </w:t>
      </w:r>
    </w:p>
    <w:p w:rsidR="006D6210" w:rsidRDefault="006D6210" w:rsidP="00715278"/>
    <w:p w:rsidR="00715278" w:rsidRDefault="00095EB7" w:rsidP="00715278">
      <w:r>
        <w:t xml:space="preserve">Wenn </w:t>
      </w:r>
      <w:r w:rsidR="0085326E">
        <w:t xml:space="preserve">Sie sich zum ersten Mal eingeloggt haben, </w:t>
      </w:r>
      <w:r w:rsidR="006D6210">
        <w:t xml:space="preserve">sieht </w:t>
      </w:r>
      <w:r w:rsidR="0085326E">
        <w:t>Ihr Account wie folgt aus:</w:t>
      </w:r>
    </w:p>
    <w:p w:rsidR="0085326E" w:rsidRDefault="0085326E" w:rsidP="00715278"/>
    <w:p w:rsidR="0085326E" w:rsidRDefault="00237C8A" w:rsidP="00715278">
      <w:r>
        <w:rPr>
          <w:noProof/>
          <w:lang w:eastAsia="de-CH"/>
        </w:rPr>
        <w:drawing>
          <wp:anchor distT="0" distB="0" distL="114300" distR="114300" simplePos="0" relativeHeight="251707392" behindDoc="0" locked="0" layoutInCell="1" allowOverlap="1" wp14:anchorId="1D482C32" wp14:editId="74D43C19">
            <wp:simplePos x="0" y="0"/>
            <wp:positionH relativeFrom="column">
              <wp:posOffset>4399915</wp:posOffset>
            </wp:positionH>
            <wp:positionV relativeFrom="paragraph">
              <wp:posOffset>350415</wp:posOffset>
            </wp:positionV>
            <wp:extent cx="807814" cy="245413"/>
            <wp:effectExtent l="0" t="0" r="0" b="254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name.JPG"/>
                    <pic:cNvPicPr/>
                  </pic:nvPicPr>
                  <pic:blipFill>
                    <a:blip r:embed="rId15">
                      <a:extLst>
                        <a:ext uri="{28A0092B-C50C-407E-A947-70E740481C1C}">
                          <a14:useLocalDpi xmlns:a14="http://schemas.microsoft.com/office/drawing/2010/main" val="0"/>
                        </a:ext>
                      </a:extLst>
                    </a:blip>
                    <a:stretch>
                      <a:fillRect/>
                    </a:stretch>
                  </pic:blipFill>
                  <pic:spPr>
                    <a:xfrm>
                      <a:off x="0" y="0"/>
                      <a:ext cx="807814" cy="245413"/>
                    </a:xfrm>
                    <a:prstGeom prst="rect">
                      <a:avLst/>
                    </a:prstGeom>
                  </pic:spPr>
                </pic:pic>
              </a:graphicData>
            </a:graphic>
            <wp14:sizeRelH relativeFrom="page">
              <wp14:pctWidth>0</wp14:pctWidth>
            </wp14:sizeRelH>
            <wp14:sizeRelV relativeFrom="page">
              <wp14:pctHeight>0</wp14:pctHeight>
            </wp14:sizeRelV>
          </wp:anchor>
        </w:drawing>
      </w:r>
      <w:r w:rsidR="003B77CA">
        <w:rPr>
          <w:noProof/>
          <w:lang w:eastAsia="de-CH"/>
        </w:rPr>
        <w:drawing>
          <wp:inline distT="0" distB="0" distL="0" distR="0" wp14:anchorId="5EA528EC" wp14:editId="011FD7B4">
            <wp:extent cx="5368594" cy="3153844"/>
            <wp:effectExtent l="0" t="0" r="3810" b="889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first_logi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69116" cy="3154150"/>
                    </a:xfrm>
                    <a:prstGeom prst="rect">
                      <a:avLst/>
                    </a:prstGeom>
                  </pic:spPr>
                </pic:pic>
              </a:graphicData>
            </a:graphic>
          </wp:inline>
        </w:drawing>
      </w:r>
    </w:p>
    <w:p w:rsidR="00715278" w:rsidRDefault="00715278" w:rsidP="00715278"/>
    <w:p w:rsidR="00715278" w:rsidRDefault="00715278" w:rsidP="00715278"/>
    <w:p w:rsidR="00715278" w:rsidRDefault="00715278" w:rsidP="00715278"/>
    <w:p w:rsidR="00B20704" w:rsidRPr="00950812" w:rsidRDefault="00B20704" w:rsidP="00715278"/>
    <w:p w:rsidR="00715278" w:rsidRDefault="00715278" w:rsidP="00715278"/>
    <w:p w:rsidR="00715278" w:rsidRDefault="00715278" w:rsidP="00715278"/>
    <w:p w:rsidR="00715278" w:rsidRDefault="00715278" w:rsidP="00715278"/>
    <w:p w:rsidR="004136F8" w:rsidRDefault="004136F8" w:rsidP="00715278"/>
    <w:p w:rsidR="004136F8" w:rsidRDefault="004136F8" w:rsidP="00715278"/>
    <w:p w:rsidR="004136F8" w:rsidRDefault="004136F8" w:rsidP="00715278"/>
    <w:p w:rsidR="00715278" w:rsidRDefault="00095EB7" w:rsidP="00715278">
      <w:pPr>
        <w:pStyle w:val="berschrift1"/>
        <w:tabs>
          <w:tab w:val="clear" w:pos="567"/>
          <w:tab w:val="num" w:pos="425"/>
        </w:tabs>
        <w:spacing w:before="0" w:after="0" w:line="240" w:lineRule="atLeast"/>
        <w:ind w:left="425" w:hanging="425"/>
        <w:jc w:val="both"/>
      </w:pPr>
      <w:r>
        <w:lastRenderedPageBreak/>
        <w:t xml:space="preserve">Ordner </w:t>
      </w:r>
      <w:r w:rsidR="00715278">
        <w:t>erstellen</w:t>
      </w:r>
    </w:p>
    <w:p w:rsidR="00715278" w:rsidRDefault="00715278" w:rsidP="00715278"/>
    <w:p w:rsidR="00715278" w:rsidRDefault="00EF3312" w:rsidP="00715278">
      <w:r>
        <w:t xml:space="preserve">Klicken Sie </w:t>
      </w:r>
      <w:r w:rsidR="00095EB7">
        <w:t>auf</w:t>
      </w:r>
      <w:r w:rsidR="00715278">
        <w:t xml:space="preserve"> die Schaltfläche „</w:t>
      </w:r>
      <w:r w:rsidR="00655676">
        <w:t>New…“</w:t>
      </w:r>
      <w:r w:rsidR="00715278">
        <w:t xml:space="preserve"> </w:t>
      </w:r>
      <w:r w:rsidR="00655676">
        <w:t xml:space="preserve">und danach „New Folder“ </w:t>
      </w:r>
      <w:r w:rsidR="00715278">
        <w:t>(1)</w:t>
      </w:r>
      <w:r w:rsidR="00095EB7">
        <w:t>, um einen O</w:t>
      </w:r>
      <w:r w:rsidR="00715278">
        <w:t xml:space="preserve">rdner </w:t>
      </w:r>
      <w:r w:rsidR="00095EB7">
        <w:t xml:space="preserve">zu </w:t>
      </w:r>
      <w:r w:rsidR="00715278">
        <w:t xml:space="preserve">erstellen. </w:t>
      </w:r>
    </w:p>
    <w:p w:rsidR="00715278" w:rsidRDefault="00715278" w:rsidP="00715278"/>
    <w:p w:rsidR="00715278" w:rsidRDefault="005F2EB4" w:rsidP="00715278">
      <w:r>
        <w:rPr>
          <w:noProof/>
          <w:lang w:eastAsia="de-CH"/>
        </w:rPr>
        <mc:AlternateContent>
          <mc:Choice Requires="wps">
            <w:drawing>
              <wp:anchor distT="0" distB="0" distL="114300" distR="114300" simplePos="0" relativeHeight="251665408" behindDoc="0" locked="0" layoutInCell="1" allowOverlap="1" wp14:anchorId="4B98E1C0" wp14:editId="43196FD9">
                <wp:simplePos x="0" y="0"/>
                <wp:positionH relativeFrom="column">
                  <wp:posOffset>3547615</wp:posOffset>
                </wp:positionH>
                <wp:positionV relativeFrom="paragraph">
                  <wp:posOffset>180398</wp:posOffset>
                </wp:positionV>
                <wp:extent cx="1093915" cy="557530"/>
                <wp:effectExtent l="0" t="0" r="11430" b="13970"/>
                <wp:wrapNone/>
                <wp:docPr id="65" name="Textfeld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3915" cy="557530"/>
                        </a:xfrm>
                        <a:prstGeom prst="rect">
                          <a:avLst/>
                        </a:prstGeom>
                        <a:solidFill>
                          <a:srgbClr val="FFFFFF">
                            <a:alpha val="25000"/>
                          </a:srgbClr>
                        </a:solidFill>
                        <a:ln w="12700">
                          <a:solidFill>
                            <a:srgbClr val="FF0000"/>
                          </a:solidFill>
                          <a:miter lim="800000"/>
                          <a:headEnd/>
                          <a:tailEnd/>
                        </a:ln>
                      </wps:spPr>
                      <wps:txbx>
                        <w:txbxContent>
                          <w:p w:rsidR="00715278" w:rsidRPr="00F8197F" w:rsidRDefault="00715278" w:rsidP="00715278">
                            <w:pPr>
                              <w:rPr>
                                <w:b/>
                                <w:color w:val="FF0000"/>
                                <w:sz w:val="32"/>
                                <w:szCs w:val="32"/>
                              </w:rPr>
                            </w:pP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65" o:spid="_x0000_s1036" type="#_x0000_t202" style="position:absolute;margin-left:279.35pt;margin-top:14.2pt;width:86.15pt;height:4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" strokecolor="red" strokeweight="1pt">
                <v:fill opacity="16448f"/>
                <v:textbox>
                  <w:txbxContent>
                    <w:p w:rsidR="00715278" w:rsidRPr="00F8197F" w:rsidRDefault="00715278" w:rsidP="00715278">
                      <w:pPr>
                        <w:rPr>
                          <w:b/>
                          <w:color w:val="FF0000"/>
                          <w:sz w:val="32"/>
                          <w:szCs w:val="32"/>
                        </w:rPr>
                      </w:pPr>
                      <w:r w:rsidRPr="00F8197F">
                        <w:rPr>
                          <w:b/>
                          <w:color w:val="FF0000"/>
                          <w:sz w:val="32"/>
                          <w:szCs w:val="32"/>
                        </w:rPr>
                        <w:sym w:font="Wingdings" w:char="F081"/>
                      </w:r>
                    </w:p>
                  </w:txbxContent>
                </v:textbox>
              </v:shape>
            </w:pict>
          </mc:Fallback>
        </mc:AlternateContent>
      </w:r>
      <w:r w:rsidR="003B77CA">
        <w:rPr>
          <w:noProof/>
          <w:lang w:eastAsia="de-CH"/>
        </w:rPr>
        <w:drawing>
          <wp:inline distT="0" distB="0" distL="0" distR="0" wp14:anchorId="41E49D4A" wp14:editId="7A730854">
            <wp:extent cx="5626645" cy="2633383"/>
            <wp:effectExtent l="0" t="0" r="0" b="0"/>
            <wp:docPr id="77" name="Grafi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new_subfolder.JPG"/>
                    <pic:cNvPicPr/>
                  </pic:nvPicPr>
                  <pic:blipFill>
                    <a:blip r:embed="rId17">
                      <a:extLst>
                        <a:ext uri="{28A0092B-C50C-407E-A947-70E740481C1C}">
                          <a14:useLocalDpi xmlns:a14="http://schemas.microsoft.com/office/drawing/2010/main" val="0"/>
                        </a:ext>
                      </a:extLst>
                    </a:blip>
                    <a:stretch>
                      <a:fillRect/>
                    </a:stretch>
                  </pic:blipFill>
                  <pic:spPr>
                    <a:xfrm>
                      <a:off x="0" y="0"/>
                      <a:ext cx="5631045" cy="2635442"/>
                    </a:xfrm>
                    <a:prstGeom prst="rect">
                      <a:avLst/>
                    </a:prstGeom>
                  </pic:spPr>
                </pic:pic>
              </a:graphicData>
            </a:graphic>
          </wp:inline>
        </w:drawing>
      </w:r>
    </w:p>
    <w:p w:rsidR="00715278" w:rsidRDefault="00715278" w:rsidP="00715278"/>
    <w:p w:rsidR="00095EB7" w:rsidRDefault="00095EB7" w:rsidP="00095EB7">
      <w:pPr>
        <w:rPr>
          <w:i/>
        </w:rPr>
      </w:pPr>
      <w:r>
        <w:t xml:space="preserve">Unter „Folder Name“ (1) geben Sie die Bezeichnung für den neuen Ordner ein, z.B. den Namen eines Projekts oder Ihr </w:t>
      </w:r>
      <w:proofErr w:type="spellStart"/>
      <w:r>
        <w:t>nachname_vorname</w:t>
      </w:r>
      <w:proofErr w:type="spellEnd"/>
      <w:r>
        <w:t>. Den Ordner können Sie nun mit anderen Benutzern teilen bzw. an andere Benutzer freigeben. Sie können dies gleich ausprobieren und in das Eingabefeld unter „</w:t>
      </w:r>
      <w:proofErr w:type="spellStart"/>
      <w:r>
        <w:t>Invite</w:t>
      </w:r>
      <w:proofErr w:type="spellEnd"/>
      <w:r>
        <w:t xml:space="preserve"> </w:t>
      </w:r>
      <w:proofErr w:type="spellStart"/>
      <w:r>
        <w:t>people</w:t>
      </w:r>
      <w:proofErr w:type="spellEnd"/>
      <w:r>
        <w:t xml:space="preserve"> </w:t>
      </w:r>
      <w:proofErr w:type="spellStart"/>
      <w:r>
        <w:t>to</w:t>
      </w:r>
      <w:proofErr w:type="spellEnd"/>
      <w:r>
        <w:t xml:space="preserve"> </w:t>
      </w:r>
      <w:proofErr w:type="spellStart"/>
      <w:r>
        <w:t>upload</w:t>
      </w:r>
      <w:proofErr w:type="spellEnd"/>
      <w:r>
        <w:t xml:space="preserve"> </w:t>
      </w:r>
      <w:proofErr w:type="spellStart"/>
      <w:r>
        <w:t>or</w:t>
      </w:r>
      <w:proofErr w:type="spellEnd"/>
      <w:r>
        <w:t xml:space="preserve"> </w:t>
      </w:r>
      <w:proofErr w:type="spellStart"/>
      <w:r>
        <w:t>download</w:t>
      </w:r>
      <w:proofErr w:type="spellEnd"/>
      <w:r>
        <w:t xml:space="preserve"> </w:t>
      </w:r>
      <w:proofErr w:type="spellStart"/>
      <w:r>
        <w:t>files</w:t>
      </w:r>
      <w:proofErr w:type="spellEnd"/>
      <w:r>
        <w:t>“ (2) die E-Mail-Adresse einer Kollegin bzw. eines Kollegen eingeben.</w:t>
      </w:r>
      <w:r w:rsidR="00980FE3">
        <w:t xml:space="preserve"> </w:t>
      </w:r>
      <w:r>
        <w:t xml:space="preserve">In der Drop-Down-Liste „Select </w:t>
      </w:r>
      <w:proofErr w:type="spellStart"/>
      <w:r>
        <w:t>acces</w:t>
      </w:r>
      <w:proofErr w:type="spellEnd"/>
      <w:r>
        <w:t xml:space="preserve"> type“ (3) können Sie auswählen, ob die von Ihnen eingeladene Person die Dateien in Ihrem Ordner nur anschauen (Viewer) oder auch bearbeiten darf (Editor). Anschliessend klicken Sie auf „Create Folder“</w:t>
      </w:r>
      <w:r w:rsidR="0062017B">
        <w:t xml:space="preserve"> (4)</w:t>
      </w:r>
      <w:r>
        <w:t>.</w:t>
      </w:r>
    </w:p>
    <w:p w:rsidR="00715278" w:rsidRDefault="00715278" w:rsidP="00715278"/>
    <w:p w:rsidR="00095EB7" w:rsidRDefault="0062017B" w:rsidP="00715278">
      <w:r>
        <w:rPr>
          <w:noProof/>
          <w:lang w:eastAsia="de-CH"/>
        </w:rPr>
        <mc:AlternateContent>
          <mc:Choice Requires="wps">
            <w:drawing>
              <wp:anchor distT="0" distB="0" distL="114300" distR="114300" simplePos="0" relativeHeight="251704320" behindDoc="0" locked="0" layoutInCell="1" allowOverlap="1" wp14:anchorId="6F992259" wp14:editId="60C79290">
                <wp:simplePos x="0" y="0"/>
                <wp:positionH relativeFrom="column">
                  <wp:posOffset>350021</wp:posOffset>
                </wp:positionH>
                <wp:positionV relativeFrom="paragraph">
                  <wp:posOffset>1692653</wp:posOffset>
                </wp:positionV>
                <wp:extent cx="1031630" cy="302930"/>
                <wp:effectExtent l="0" t="0" r="16510" b="20955"/>
                <wp:wrapNone/>
                <wp:docPr id="64"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630" cy="302930"/>
                        </a:xfrm>
                        <a:prstGeom prst="rect">
                          <a:avLst/>
                        </a:prstGeom>
                        <a:solidFill>
                          <a:srgbClr val="FFFFFF">
                            <a:alpha val="25000"/>
                          </a:srgbClr>
                        </a:solidFill>
                        <a:ln w="12700">
                          <a:solidFill>
                            <a:srgbClr val="FF0000"/>
                          </a:solidFill>
                          <a:miter lim="800000"/>
                          <a:headEnd/>
                          <a:tailEnd/>
                        </a:ln>
                      </wps:spPr>
                      <wps:txbx>
                        <w:txbxContent>
                          <w:p w:rsidR="0062017B" w:rsidRPr="00F8197F" w:rsidRDefault="0062017B" w:rsidP="00980FE3">
                            <w:pPr>
                              <w:rPr>
                                <w:b/>
                                <w:color w:val="FF0000"/>
                                <w:sz w:val="32"/>
                                <w:szCs w:val="32"/>
                              </w:rPr>
                            </w:pPr>
                            <w:r>
                              <w:rPr>
                                <w:b/>
                                <w:color w:val="FF0000"/>
                                <w:sz w:val="32"/>
                                <w:szCs w:val="32"/>
                              </w:rPr>
                              <w:sym w:font="Wingdings" w:char="F084"/>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5" o:spid="_x0000_s1037" type="#_x0000_t202" style="position:absolute;margin-left:27.55pt;margin-top:133.3pt;width:81.25pt;height:23.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" strokecolor="red" strokeweight="1pt">
                <v:fill opacity="16448f"/>
                <v:textbox>
                  <w:txbxContent>
                    <w:p w:rsidR="0062017B" w:rsidRPr="00F8197F" w:rsidRDefault="0062017B" w:rsidP="00980FE3">
                      <w:pPr>
                        <w:rPr>
                          <w:b/>
                          <w:color w:val="FF0000"/>
                          <w:sz w:val="32"/>
                          <w:szCs w:val="32"/>
                        </w:rPr>
                      </w:pPr>
                      <w:r>
                        <w:rPr>
                          <w:b/>
                          <w:color w:val="FF0000"/>
                          <w:sz w:val="32"/>
                          <w:szCs w:val="32"/>
                        </w:rPr>
                        <w:sym w:font="Wingdings" w:char="F084"/>
                      </w:r>
                    </w:p>
                  </w:txbxContent>
                </v:textbox>
              </v:shape>
            </w:pict>
          </mc:Fallback>
        </mc:AlternateContent>
      </w:r>
      <w:r w:rsidR="00095EB7">
        <w:rPr>
          <w:noProof/>
          <w:lang w:eastAsia="de-CH"/>
        </w:rPr>
        <mc:AlternateContent>
          <mc:Choice Requires="wps">
            <w:drawing>
              <wp:anchor distT="0" distB="0" distL="114300" distR="114300" simplePos="0" relativeHeight="251692032" behindDoc="0" locked="0" layoutInCell="1" allowOverlap="1" wp14:anchorId="30BF0DD4" wp14:editId="2C823D1B">
                <wp:simplePos x="0" y="0"/>
                <wp:positionH relativeFrom="column">
                  <wp:posOffset>-59055</wp:posOffset>
                </wp:positionH>
                <wp:positionV relativeFrom="paragraph">
                  <wp:posOffset>1349270</wp:posOffset>
                </wp:positionV>
                <wp:extent cx="2771140" cy="313690"/>
                <wp:effectExtent l="0" t="0" r="10160" b="10160"/>
                <wp:wrapNone/>
                <wp:docPr id="3"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140" cy="313690"/>
                        </a:xfrm>
                        <a:prstGeom prst="rect">
                          <a:avLst/>
                        </a:prstGeom>
                        <a:solidFill>
                          <a:srgbClr val="FFFFFF">
                            <a:alpha val="25000"/>
                          </a:srgbClr>
                        </a:solidFill>
                        <a:ln w="12700">
                          <a:solidFill>
                            <a:srgbClr val="FF0000"/>
                          </a:solidFill>
                          <a:miter lim="800000"/>
                          <a:headEnd/>
                          <a:tailEnd/>
                        </a:ln>
                      </wps:spPr>
                      <wps:txbx>
                        <w:txbxContent>
                          <w:p w:rsidR="00C808DC" w:rsidRPr="00F8197F" w:rsidRDefault="00095EB7" w:rsidP="00AD0A4B">
                            <w:pPr>
                              <w:ind w:left="3540"/>
                              <w:rPr>
                                <w:b/>
                                <w:color w:val="FF0000"/>
                                <w:sz w:val="32"/>
                                <w:szCs w:val="32"/>
                              </w:rPr>
                            </w:pPr>
                            <w:r>
                              <w:rPr>
                                <w:b/>
                                <w:color w:val="FF0000"/>
                                <w:sz w:val="32"/>
                                <w:szCs w:val="32"/>
                              </w:rPr>
                              <w:t xml:space="preserve">  </w:t>
                            </w:r>
                            <w:r w:rsidR="00C808DC" w:rsidRPr="00F8197F">
                              <w:rPr>
                                <w:b/>
                                <w:color w:val="FF0000"/>
                                <w:sz w:val="32"/>
                                <w:szCs w:val="32"/>
                              </w:rPr>
                              <w:sym w:font="Wingdings" w:char="F083"/>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65pt;margin-top:106.25pt;width:218.2pt;height:2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" strokecolor="red" strokeweight="1pt">
                <v:fill opacity="16448f"/>
                <v:textbox>
                  <w:txbxContent>
                    <w:p w:rsidR="00C808DC" w:rsidRPr="00F8197F" w:rsidRDefault="00095EB7" w:rsidP="00AD0A4B">
                      <w:pPr>
                        <w:ind w:left="3540"/>
                        <w:rPr>
                          <w:b/>
                          <w:color w:val="FF0000"/>
                          <w:sz w:val="32"/>
                          <w:szCs w:val="32"/>
                        </w:rPr>
                      </w:pPr>
                      <w:r>
                        <w:rPr>
                          <w:b/>
                          <w:color w:val="FF0000"/>
                          <w:sz w:val="32"/>
                          <w:szCs w:val="32"/>
                        </w:rPr>
                        <w:t xml:space="preserve">  </w:t>
                      </w:r>
                      <w:r w:rsidR="00C808DC" w:rsidRPr="00F8197F">
                        <w:rPr>
                          <w:b/>
                          <w:color w:val="FF0000"/>
                          <w:sz w:val="32"/>
                          <w:szCs w:val="32"/>
                        </w:rPr>
                        <w:sym w:font="Wingdings" w:char="F083"/>
                      </w:r>
                    </w:p>
                  </w:txbxContent>
                </v:textbox>
              </v:shape>
            </w:pict>
          </mc:Fallback>
        </mc:AlternateContent>
      </w:r>
      <w:r w:rsidR="00095EB7">
        <w:rPr>
          <w:noProof/>
          <w:lang w:eastAsia="de-CH"/>
        </w:rPr>
        <mc:AlternateContent>
          <mc:Choice Requires="wps">
            <w:drawing>
              <wp:anchor distT="0" distB="0" distL="114300" distR="114300" simplePos="0" relativeHeight="251662336" behindDoc="0" locked="0" layoutInCell="1" allowOverlap="1" wp14:anchorId="1B6F0C67" wp14:editId="0E3B8BDC">
                <wp:simplePos x="0" y="0"/>
                <wp:positionH relativeFrom="column">
                  <wp:posOffset>-59690</wp:posOffset>
                </wp:positionH>
                <wp:positionV relativeFrom="paragraph">
                  <wp:posOffset>284480</wp:posOffset>
                </wp:positionV>
                <wp:extent cx="2771140" cy="341630"/>
                <wp:effectExtent l="0" t="0" r="10160" b="2032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140" cy="341630"/>
                        </a:xfrm>
                        <a:prstGeom prst="rect">
                          <a:avLst/>
                        </a:prstGeom>
                        <a:solidFill>
                          <a:srgbClr val="FFFFFF">
                            <a:alpha val="25000"/>
                          </a:srgbClr>
                        </a:solidFill>
                        <a:ln w="12700">
                          <a:solidFill>
                            <a:srgbClr val="FF0000"/>
                          </a:solidFill>
                          <a:miter lim="800000"/>
                          <a:headEnd/>
                          <a:tailEnd/>
                        </a:ln>
                      </wps:spPr>
                      <wps:txbx>
                        <w:txbxContent>
                          <w:p w:rsidR="00715278" w:rsidRPr="00F8197F" w:rsidRDefault="00095EB7" w:rsidP="00715278">
                            <w:pPr>
                              <w:ind w:left="2832" w:firstLine="708"/>
                              <w:rPr>
                                <w:b/>
                                <w:color w:val="FF0000"/>
                                <w:sz w:val="32"/>
                                <w:szCs w:val="32"/>
                              </w:rPr>
                            </w:pPr>
                            <w:r>
                              <w:rPr>
                                <w:b/>
                                <w:color w:val="FF0000"/>
                                <w:sz w:val="32"/>
                                <w:szCs w:val="32"/>
                              </w:rPr>
                              <w:t xml:space="preserve">  </w:t>
                            </w:r>
                            <w:r w:rsidR="00715278"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4.7pt;margin-top:22.4pt;width:218.2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" strokecolor="red" strokeweight="1pt">
                <v:fill opacity="16448f"/>
                <v:textbox>
                  <w:txbxContent>
                    <w:p w:rsidR="00715278" w:rsidRPr="00F8197F" w:rsidRDefault="00095EB7" w:rsidP="00715278">
                      <w:pPr>
                        <w:ind w:left="2832" w:firstLine="708"/>
                        <w:rPr>
                          <w:b/>
                          <w:color w:val="FF0000"/>
                          <w:sz w:val="32"/>
                          <w:szCs w:val="32"/>
                        </w:rPr>
                      </w:pPr>
                      <w:r>
                        <w:rPr>
                          <w:b/>
                          <w:color w:val="FF0000"/>
                          <w:sz w:val="32"/>
                          <w:szCs w:val="32"/>
                        </w:rPr>
                        <w:t xml:space="preserve">  </w:t>
                      </w:r>
                      <w:r w:rsidR="00715278" w:rsidRPr="00F8197F">
                        <w:rPr>
                          <w:b/>
                          <w:color w:val="FF0000"/>
                          <w:sz w:val="32"/>
                          <w:szCs w:val="32"/>
                        </w:rPr>
                        <w:sym w:font="Wingdings" w:char="F081"/>
                      </w:r>
                    </w:p>
                  </w:txbxContent>
                </v:textbox>
              </v:shape>
            </w:pict>
          </mc:Fallback>
        </mc:AlternateContent>
      </w:r>
      <w:r w:rsidR="00095EB7">
        <w:rPr>
          <w:noProof/>
          <w:lang w:eastAsia="de-CH"/>
        </w:rPr>
        <mc:AlternateContent>
          <mc:Choice Requires="wps">
            <w:drawing>
              <wp:anchor distT="0" distB="0" distL="114300" distR="114300" simplePos="0" relativeHeight="251663360" behindDoc="0" locked="0" layoutInCell="1" allowOverlap="1" wp14:anchorId="1D71327E" wp14:editId="1AAACEC3">
                <wp:simplePos x="0" y="0"/>
                <wp:positionH relativeFrom="column">
                  <wp:posOffset>-59690</wp:posOffset>
                </wp:positionH>
                <wp:positionV relativeFrom="paragraph">
                  <wp:posOffset>648970</wp:posOffset>
                </wp:positionV>
                <wp:extent cx="2771140" cy="683895"/>
                <wp:effectExtent l="0" t="0" r="10160" b="2095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140" cy="683895"/>
                        </a:xfrm>
                        <a:prstGeom prst="rect">
                          <a:avLst/>
                        </a:prstGeom>
                        <a:solidFill>
                          <a:srgbClr val="FFFFFF">
                            <a:alpha val="25000"/>
                          </a:srgbClr>
                        </a:solidFill>
                        <a:ln w="12700">
                          <a:solidFill>
                            <a:srgbClr val="FF0000"/>
                          </a:solidFill>
                          <a:miter lim="800000"/>
                          <a:headEnd/>
                          <a:tailEnd/>
                        </a:ln>
                      </wps:spPr>
                      <wps:txbx>
                        <w:txbxContent>
                          <w:p w:rsidR="00A11B9E" w:rsidRDefault="00095EB7">
                            <w:pPr>
                              <w:ind w:left="3540"/>
                              <w:rPr>
                                <w:b/>
                                <w:color w:val="FF0000"/>
                                <w:sz w:val="32"/>
                                <w:szCs w:val="32"/>
                              </w:rPr>
                            </w:pPr>
                            <w:r>
                              <w:rPr>
                                <w:b/>
                                <w:color w:val="FF0000"/>
                                <w:sz w:val="32"/>
                                <w:szCs w:val="32"/>
                              </w:rPr>
                              <w:t xml:space="preserve">  </w:t>
                            </w:r>
                            <w:r w:rsidR="00715278" w:rsidRPr="00F8197F">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6" o:spid="_x0000_s1040" type="#_x0000_t202" style="position:absolute;margin-left:-4.7pt;margin-top:51.1pt;width:218.2pt;height:5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" strokecolor="red" strokeweight="1pt">
                <v:fill opacity="16448f"/>
                <v:textbox>
                  <w:txbxContent>
                    <w:p w:rsidR="00A11B9E" w:rsidRDefault="00095EB7">
                      <w:pPr>
                        <w:ind w:left="3540"/>
                        <w:rPr>
                          <w:b/>
                          <w:color w:val="FF0000"/>
                          <w:sz w:val="32"/>
                          <w:szCs w:val="32"/>
                        </w:rPr>
                      </w:pPr>
                      <w:r>
                        <w:rPr>
                          <w:b/>
                          <w:color w:val="FF0000"/>
                          <w:sz w:val="32"/>
                          <w:szCs w:val="32"/>
                        </w:rPr>
                        <w:t xml:space="preserve">  </w:t>
                      </w:r>
                      <w:r w:rsidR="00715278" w:rsidRPr="00F8197F">
                        <w:rPr>
                          <w:b/>
                          <w:color w:val="FF0000"/>
                          <w:sz w:val="32"/>
                          <w:szCs w:val="32"/>
                        </w:rPr>
                        <w:sym w:font="Wingdings" w:char="F082"/>
                      </w:r>
                    </w:p>
                  </w:txbxContent>
                </v:textbox>
              </v:shape>
            </w:pict>
          </mc:Fallback>
        </mc:AlternateContent>
      </w:r>
      <w:r w:rsidR="00095EB7">
        <w:rPr>
          <w:noProof/>
          <w:lang w:eastAsia="de-CH"/>
        </w:rPr>
        <w:drawing>
          <wp:inline distT="0" distB="0" distL="0" distR="0" wp14:anchorId="5527B90B" wp14:editId="6FF2CF0F">
            <wp:extent cx="2569295" cy="2008722"/>
            <wp:effectExtent l="0" t="0" r="254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new_folder_2.JPG"/>
                    <pic:cNvPicPr/>
                  </pic:nvPicPr>
                  <pic:blipFill>
                    <a:blip r:embed="rId18">
                      <a:extLst>
                        <a:ext uri="{28A0092B-C50C-407E-A947-70E740481C1C}">
                          <a14:useLocalDpi xmlns:a14="http://schemas.microsoft.com/office/drawing/2010/main" val="0"/>
                        </a:ext>
                      </a:extLst>
                    </a:blip>
                    <a:stretch>
                      <a:fillRect/>
                    </a:stretch>
                  </pic:blipFill>
                  <pic:spPr>
                    <a:xfrm>
                      <a:off x="0" y="0"/>
                      <a:ext cx="2568895" cy="2008409"/>
                    </a:xfrm>
                    <a:prstGeom prst="rect">
                      <a:avLst/>
                    </a:prstGeom>
                  </pic:spPr>
                </pic:pic>
              </a:graphicData>
            </a:graphic>
          </wp:inline>
        </w:drawing>
      </w:r>
    </w:p>
    <w:p w:rsidR="00095EB7" w:rsidRDefault="00095EB7" w:rsidP="00715278"/>
    <w:p w:rsidR="00095EB7" w:rsidRDefault="00095EB7" w:rsidP="00715278"/>
    <w:p w:rsidR="007D3039" w:rsidRDefault="00590AD4" w:rsidP="00715278">
      <w:r>
        <w:t xml:space="preserve">Über die gleiche Schaltfläche können Sie auch neue Webdokumente, „New Web </w:t>
      </w:r>
      <w:proofErr w:type="spellStart"/>
      <w:r>
        <w:t>Document</w:t>
      </w:r>
      <w:proofErr w:type="spellEnd"/>
      <w:r>
        <w:t>“, und auch neue Bookmarks, „New Bookmark“</w:t>
      </w:r>
      <w:r w:rsidR="0053478A">
        <w:t>,</w:t>
      </w:r>
      <w:r>
        <w:t xml:space="preserve"> erstellen.</w:t>
      </w:r>
    </w:p>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4471F2" w:rsidRDefault="004471F2" w:rsidP="007D3039"/>
    <w:p w:rsidR="00715278" w:rsidRDefault="00715278" w:rsidP="00715278">
      <w:r>
        <w:lastRenderedPageBreak/>
        <w:t xml:space="preserve">Mit der Schaltfläche Upload können Sie </w:t>
      </w:r>
      <w:r w:rsidR="007D3039">
        <w:t xml:space="preserve">nun </w:t>
      </w:r>
      <w:r>
        <w:t>Dateien von Ihrem Computer auf Box</w:t>
      </w:r>
      <w:r w:rsidR="00296997">
        <w:t>.com</w:t>
      </w:r>
      <w:r>
        <w:t xml:space="preserve"> hochladen (1)</w:t>
      </w:r>
      <w:r w:rsidR="007D3039">
        <w:t xml:space="preserve"> und mit </w:t>
      </w:r>
      <w:r>
        <w:t>Hilfe der Navigationsleiste können Sie in die übe</w:t>
      </w:r>
      <w:r w:rsidR="00E611BB">
        <w:t xml:space="preserve">rgeordneten Ordner zurückkehren </w:t>
      </w:r>
      <w:r>
        <w:t>(</w:t>
      </w:r>
      <w:r w:rsidR="00252BCF">
        <w:t>2</w:t>
      </w:r>
      <w:r>
        <w:t>).</w:t>
      </w:r>
    </w:p>
    <w:p w:rsidR="00715278" w:rsidRDefault="00715278" w:rsidP="00715278"/>
    <w:p w:rsidR="00715278" w:rsidRDefault="0053478A" w:rsidP="00715278">
      <w:r>
        <w:rPr>
          <w:noProof/>
          <w:lang w:eastAsia="de-CH"/>
        </w:rPr>
        <mc:AlternateContent>
          <mc:Choice Requires="wps">
            <w:drawing>
              <wp:anchor distT="0" distB="0" distL="114300" distR="114300" simplePos="0" relativeHeight="251674624" behindDoc="0" locked="0" layoutInCell="1" allowOverlap="1" wp14:anchorId="74A91A55" wp14:editId="1664196E">
                <wp:simplePos x="0" y="0"/>
                <wp:positionH relativeFrom="column">
                  <wp:posOffset>-1422</wp:posOffset>
                </wp:positionH>
                <wp:positionV relativeFrom="paragraph">
                  <wp:posOffset>109017</wp:posOffset>
                </wp:positionV>
                <wp:extent cx="1858010" cy="313131"/>
                <wp:effectExtent l="0" t="0" r="27940" b="10795"/>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010" cy="313131"/>
                        </a:xfrm>
                        <a:prstGeom prst="rect">
                          <a:avLst/>
                        </a:prstGeom>
                        <a:solidFill>
                          <a:srgbClr val="FFFFFF">
                            <a:alpha val="25000"/>
                          </a:srgbClr>
                        </a:solidFill>
                        <a:ln w="12700">
                          <a:solidFill>
                            <a:srgbClr val="FF0000"/>
                          </a:solidFill>
                          <a:miter lim="800000"/>
                          <a:headEnd/>
                          <a:tailEnd/>
                        </a:ln>
                      </wps:spPr>
                      <wps:txbx>
                        <w:txbxContent>
                          <w:p w:rsidR="00715278" w:rsidRPr="00F8197F" w:rsidRDefault="00A647E1" w:rsidP="00A647E1">
                            <w:pPr>
                              <w:ind w:firstLine="708"/>
                              <w:rPr>
                                <w:b/>
                                <w:color w:val="FF0000"/>
                                <w:sz w:val="32"/>
                                <w:szCs w:val="32"/>
                              </w:rPr>
                            </w:pPr>
                            <w:r>
                              <w:rPr>
                                <w:b/>
                                <w:color w:val="FF0000"/>
                                <w:sz w:val="32"/>
                                <w:szCs w:val="32"/>
                              </w:rPr>
                              <w:t xml:space="preserve">    </w:t>
                            </w:r>
                            <w:r w:rsidR="00252BCF">
                              <w:rPr>
                                <w:b/>
                                <w:color w:val="FF0000"/>
                                <w:sz w:val="32"/>
                                <w:szCs w:val="32"/>
                              </w:rPr>
                              <w:tab/>
                            </w:r>
                            <w:r w:rsidR="00252BCF">
                              <w:rPr>
                                <w:b/>
                                <w:color w:val="FF0000"/>
                                <w:sz w:val="32"/>
                                <w:szCs w:val="32"/>
                              </w:rPr>
                              <w:tab/>
                            </w:r>
                            <w:r w:rsidR="00715278" w:rsidRPr="00F8197F">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41" type="#_x0000_t202" style="position:absolute;margin-left:-.1pt;margin-top:8.6pt;width:146.3pt;height:2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" strokecolor="red" strokeweight="1pt">
                <v:fill opacity="16448f"/>
                <v:textbox>
                  <w:txbxContent>
                    <w:p w:rsidR="00715278" w:rsidRPr="00F8197F" w:rsidRDefault="00A647E1" w:rsidP="00A647E1">
                      <w:pPr>
                        <w:ind w:firstLine="708"/>
                        <w:rPr>
                          <w:b/>
                          <w:color w:val="FF0000"/>
                          <w:sz w:val="32"/>
                          <w:szCs w:val="32"/>
                        </w:rPr>
                      </w:pPr>
                      <w:r>
                        <w:rPr>
                          <w:b/>
                          <w:color w:val="FF0000"/>
                          <w:sz w:val="32"/>
                          <w:szCs w:val="32"/>
                        </w:rPr>
                        <w:t xml:space="preserve">    </w:t>
                      </w:r>
                      <w:r w:rsidR="00252BCF">
                        <w:rPr>
                          <w:b/>
                          <w:color w:val="FF0000"/>
                          <w:sz w:val="32"/>
                          <w:szCs w:val="32"/>
                        </w:rPr>
                        <w:tab/>
                      </w:r>
                      <w:r w:rsidR="00252BCF">
                        <w:rPr>
                          <w:b/>
                          <w:color w:val="FF0000"/>
                          <w:sz w:val="32"/>
                          <w:szCs w:val="32"/>
                        </w:rPr>
                        <w:tab/>
                      </w:r>
                      <w:r w:rsidR="00715278" w:rsidRPr="00F8197F">
                        <w:rPr>
                          <w:b/>
                          <w:color w:val="FF0000"/>
                          <w:sz w:val="32"/>
                          <w:szCs w:val="32"/>
                        </w:rPr>
                        <w:sym w:font="Wingdings" w:char="F082"/>
                      </w:r>
                    </w:p>
                  </w:txbxContent>
                </v:textbox>
              </v:shape>
            </w:pict>
          </mc:Fallback>
        </mc:AlternateContent>
      </w:r>
      <w:r w:rsidR="007F4C0E">
        <w:rPr>
          <w:noProof/>
          <w:lang w:eastAsia="de-CH"/>
        </w:rPr>
        <mc:AlternateContent>
          <mc:Choice Requires="wps">
            <w:drawing>
              <wp:anchor distT="0" distB="0" distL="114300" distR="114300" simplePos="0" relativeHeight="251673600" behindDoc="0" locked="0" layoutInCell="1" allowOverlap="1" wp14:anchorId="58BF98E2" wp14:editId="4958F483">
                <wp:simplePos x="0" y="0"/>
                <wp:positionH relativeFrom="column">
                  <wp:posOffset>2773462</wp:posOffset>
                </wp:positionH>
                <wp:positionV relativeFrom="paragraph">
                  <wp:posOffset>343745</wp:posOffset>
                </wp:positionV>
                <wp:extent cx="914287" cy="299085"/>
                <wp:effectExtent l="0" t="0" r="19685" b="24765"/>
                <wp:wrapNone/>
                <wp:docPr id="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287" cy="299085"/>
                        </a:xfrm>
                        <a:prstGeom prst="rect">
                          <a:avLst/>
                        </a:prstGeom>
                        <a:solidFill>
                          <a:srgbClr val="FFFFFF">
                            <a:alpha val="25000"/>
                          </a:srgbClr>
                        </a:solidFill>
                        <a:ln w="12700">
                          <a:solidFill>
                            <a:srgbClr val="FF0000"/>
                          </a:solidFill>
                          <a:miter lim="800000"/>
                          <a:headEnd/>
                          <a:tailEnd/>
                        </a:ln>
                      </wps:spPr>
                      <wps:txbx>
                        <w:txbxContent>
                          <w:p w:rsidR="00715278" w:rsidRPr="00F8197F" w:rsidRDefault="00715278" w:rsidP="00715278">
                            <w:pPr>
                              <w:rPr>
                                <w:b/>
                                <w:color w:val="FF0000"/>
                                <w:sz w:val="32"/>
                                <w:szCs w:val="32"/>
                              </w:rPr>
                            </w:pP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42" type="#_x0000_t202" style="position:absolute;margin-left:218.4pt;margin-top:27.05pt;width:1in;height:23.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" strokecolor="red" strokeweight="1pt">
                <v:fill opacity="16448f"/>
                <v:textbox>
                  <w:txbxContent>
                    <w:p w:rsidR="00715278" w:rsidRPr="00F8197F" w:rsidRDefault="00715278" w:rsidP="00715278">
                      <w:pPr>
                        <w:rPr>
                          <w:b/>
                          <w:color w:val="FF0000"/>
                          <w:sz w:val="32"/>
                          <w:szCs w:val="32"/>
                        </w:rPr>
                      </w:pPr>
                      <w:r w:rsidRPr="00F8197F">
                        <w:rPr>
                          <w:b/>
                          <w:color w:val="FF0000"/>
                          <w:sz w:val="32"/>
                          <w:szCs w:val="32"/>
                        </w:rPr>
                        <w:sym w:font="Wingdings" w:char="F081"/>
                      </w:r>
                    </w:p>
                  </w:txbxContent>
                </v:textbox>
              </v:shape>
            </w:pict>
          </mc:Fallback>
        </mc:AlternateContent>
      </w:r>
      <w:r w:rsidR="00AD0A4B">
        <w:rPr>
          <w:noProof/>
          <w:lang w:eastAsia="de-CH"/>
        </w:rPr>
        <w:drawing>
          <wp:inline distT="0" distB="0" distL="0" distR="0">
            <wp:extent cx="5707599" cy="259961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upload.JPG"/>
                    <pic:cNvPicPr/>
                  </pic:nvPicPr>
                  <pic:blipFill>
                    <a:blip r:embed="rId19">
                      <a:extLst>
                        <a:ext uri="{28A0092B-C50C-407E-A947-70E740481C1C}">
                          <a14:useLocalDpi xmlns:a14="http://schemas.microsoft.com/office/drawing/2010/main" val="0"/>
                        </a:ext>
                      </a:extLst>
                    </a:blip>
                    <a:stretch>
                      <a:fillRect/>
                    </a:stretch>
                  </pic:blipFill>
                  <pic:spPr>
                    <a:xfrm>
                      <a:off x="0" y="0"/>
                      <a:ext cx="5707599" cy="2599615"/>
                    </a:xfrm>
                    <a:prstGeom prst="rect">
                      <a:avLst/>
                    </a:prstGeom>
                  </pic:spPr>
                </pic:pic>
              </a:graphicData>
            </a:graphic>
          </wp:inline>
        </w:drawing>
      </w:r>
    </w:p>
    <w:p w:rsidR="007E08FD" w:rsidRDefault="007E08FD">
      <w:pPr>
        <w:spacing w:line="240" w:lineRule="auto"/>
        <w:rPr>
          <w:rFonts w:cs="Arial"/>
          <w:b/>
          <w:bCs/>
          <w:kern w:val="32"/>
          <w:sz w:val="22"/>
          <w:szCs w:val="28"/>
        </w:rPr>
      </w:pPr>
      <w:r>
        <w:br w:type="page"/>
      </w:r>
    </w:p>
    <w:p w:rsidR="00715278" w:rsidRDefault="00715278" w:rsidP="00715278">
      <w:pPr>
        <w:pStyle w:val="berschrift1"/>
        <w:tabs>
          <w:tab w:val="clear" w:pos="567"/>
          <w:tab w:val="num" w:pos="425"/>
        </w:tabs>
        <w:spacing w:before="0" w:after="0" w:line="240" w:lineRule="atLeast"/>
        <w:ind w:left="425" w:hanging="425"/>
        <w:jc w:val="both"/>
      </w:pPr>
      <w:r>
        <w:lastRenderedPageBreak/>
        <w:t>Ordner veröffentlichen</w:t>
      </w:r>
    </w:p>
    <w:p w:rsidR="00715278" w:rsidRDefault="00715278" w:rsidP="00715278"/>
    <w:p w:rsidR="00715278" w:rsidRDefault="00715278" w:rsidP="00715278">
      <w:r>
        <w:t xml:space="preserve">Wenn Sie </w:t>
      </w:r>
      <w:r w:rsidR="004136F8">
        <w:t xml:space="preserve">bei einem Ordner </w:t>
      </w:r>
      <w:r>
        <w:t>auf die Schaltfläche „Share“ (1) klicken, erhalten Sie einen Link (2), den Sie beispielsweise per E-Mail an Bekannte weitergeben können, die nicht bei Box</w:t>
      </w:r>
      <w:r w:rsidR="00296997">
        <w:t>.com</w:t>
      </w:r>
      <w:r>
        <w:t xml:space="preserve"> registriert sind. Der Ordner mit den darin gespeicherten Daten ist dann über diesen Link öffentlich zugänglich und nicht mehr geschützt. Um weitere Benutzer in den Ordner einzuladen, können Sie </w:t>
      </w:r>
      <w:r w:rsidR="0096309E">
        <w:t xml:space="preserve">bei </w:t>
      </w:r>
      <w:r>
        <w:t>„</w:t>
      </w:r>
      <w:proofErr w:type="spellStart"/>
      <w:r w:rsidR="0053478A">
        <w:t>Invite</w:t>
      </w:r>
      <w:proofErr w:type="spellEnd"/>
      <w:r w:rsidR="0053478A">
        <w:t xml:space="preserve"> </w:t>
      </w:r>
      <w:proofErr w:type="spellStart"/>
      <w:r w:rsidR="0053478A">
        <w:t>Collaborators</w:t>
      </w:r>
      <w:proofErr w:type="spellEnd"/>
      <w:r>
        <w:t>“ (3) E-Mail-Adressen von weiteren Bekannten eingeben.</w:t>
      </w:r>
    </w:p>
    <w:p w:rsidR="00715278" w:rsidRDefault="00715278" w:rsidP="00715278"/>
    <w:p w:rsidR="00715278" w:rsidRDefault="00E438A1" w:rsidP="00715278">
      <w:r>
        <w:rPr>
          <w:noProof/>
          <w:lang w:eastAsia="de-CH"/>
        </w:rPr>
        <mc:AlternateContent>
          <mc:Choice Requires="wps">
            <w:drawing>
              <wp:anchor distT="0" distB="0" distL="114300" distR="114300" simplePos="0" relativeHeight="251678720" behindDoc="0" locked="0" layoutInCell="1" allowOverlap="1" wp14:anchorId="41F564E1" wp14:editId="7E2BE041">
                <wp:simplePos x="0" y="0"/>
                <wp:positionH relativeFrom="column">
                  <wp:posOffset>-59690</wp:posOffset>
                </wp:positionH>
                <wp:positionV relativeFrom="paragraph">
                  <wp:posOffset>1433195</wp:posOffset>
                </wp:positionV>
                <wp:extent cx="4459605" cy="323850"/>
                <wp:effectExtent l="0" t="0" r="17145" b="1905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9605" cy="323850"/>
                        </a:xfrm>
                        <a:prstGeom prst="rect">
                          <a:avLst/>
                        </a:prstGeom>
                        <a:solidFill>
                          <a:srgbClr val="FFFFFF">
                            <a:alpha val="20000"/>
                          </a:srgbClr>
                        </a:solidFill>
                        <a:ln w="12700">
                          <a:solidFill>
                            <a:srgbClr val="FF0000"/>
                          </a:solidFill>
                          <a:miter lim="800000"/>
                          <a:headEnd/>
                          <a:tailEnd/>
                        </a:ln>
                      </wps:spPr>
                      <wps:txbx>
                        <w:txbxContent>
                          <w:p w:rsidR="00A11B9E" w:rsidRDefault="00715278">
                            <w:pPr>
                              <w:rPr>
                                <w:b/>
                                <w:color w:val="FF0000"/>
                                <w:sz w:val="32"/>
                                <w:szCs w:val="32"/>
                              </w:rPr>
                            </w:pPr>
                            <w:r w:rsidRPr="00F8197F">
                              <w:rPr>
                                <w:b/>
                                <w:color w:val="FF0000"/>
                                <w:sz w:val="32"/>
                                <w:szCs w:val="32"/>
                              </w:rPr>
                              <w:sym w:font="Wingdings" w:char="F083"/>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7" o:spid="_x0000_s1043" type="#_x0000_t202" style="position:absolute;margin-left:-4.7pt;margin-top:112.85pt;width:351.15pt;height: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" strokecolor="red" strokeweight="1pt">
                <v:fill opacity="13107f"/>
                <v:textbox>
                  <w:txbxContent>
                    <w:p w:rsidR="00A11B9E" w:rsidRDefault="00715278">
                      <w:pPr>
                        <w:rPr>
                          <w:b/>
                          <w:color w:val="FF0000"/>
                          <w:sz w:val="32"/>
                          <w:szCs w:val="32"/>
                        </w:rPr>
                      </w:pPr>
                      <w:r w:rsidRPr="00F8197F">
                        <w:rPr>
                          <w:b/>
                          <w:color w:val="FF0000"/>
                          <w:sz w:val="32"/>
                          <w:szCs w:val="32"/>
                        </w:rPr>
                        <w:sym w:font="Wingdings" w:char="F083"/>
                      </w:r>
                    </w:p>
                  </w:txbxContent>
                </v:textbox>
              </v:shape>
            </w:pict>
          </mc:Fallback>
        </mc:AlternateContent>
      </w:r>
      <w:r>
        <w:rPr>
          <w:noProof/>
          <w:lang w:eastAsia="de-CH"/>
        </w:rPr>
        <mc:AlternateContent>
          <mc:Choice Requires="wps">
            <w:drawing>
              <wp:anchor distT="0" distB="0" distL="114300" distR="114300" simplePos="0" relativeHeight="251677696" behindDoc="0" locked="0" layoutInCell="1" allowOverlap="1" wp14:anchorId="1A6B6F45" wp14:editId="2698760C">
                <wp:simplePos x="0" y="0"/>
                <wp:positionH relativeFrom="column">
                  <wp:posOffset>-59055</wp:posOffset>
                </wp:positionH>
                <wp:positionV relativeFrom="paragraph">
                  <wp:posOffset>1085110</wp:posOffset>
                </wp:positionV>
                <wp:extent cx="4459605" cy="323850"/>
                <wp:effectExtent l="0" t="0" r="17145" b="1905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9605" cy="323850"/>
                        </a:xfrm>
                        <a:prstGeom prst="rect">
                          <a:avLst/>
                        </a:prstGeom>
                        <a:solidFill>
                          <a:srgbClr val="FFFFFF">
                            <a:alpha val="25000"/>
                          </a:srgbClr>
                        </a:solidFill>
                        <a:ln w="12700">
                          <a:solidFill>
                            <a:srgbClr val="FF0000"/>
                          </a:solidFill>
                          <a:miter lim="800000"/>
                          <a:headEnd/>
                          <a:tailEnd/>
                        </a:ln>
                      </wps:spPr>
                      <wps:txbx>
                        <w:txbxContent>
                          <w:p w:rsidR="00A11B9E" w:rsidRDefault="00715278">
                            <w:pPr>
                              <w:rPr>
                                <w:b/>
                                <w:color w:val="FF0000"/>
                                <w:sz w:val="32"/>
                                <w:szCs w:val="32"/>
                              </w:rPr>
                            </w:pPr>
                            <w:r w:rsidRPr="00F8197F">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6" o:spid="_x0000_s1044" type="#_x0000_t202" style="position:absolute;margin-left:-4.65pt;margin-top:85.45pt;width:351.1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" strokecolor="red" strokeweight="1pt">
                <v:fill opacity="16448f"/>
                <v:textbox>
                  <w:txbxContent>
                    <w:p w:rsidR="00A11B9E" w:rsidRDefault="00715278">
                      <w:pPr>
                        <w:rPr>
                          <w:b/>
                          <w:color w:val="FF0000"/>
                          <w:sz w:val="32"/>
                          <w:szCs w:val="32"/>
                        </w:rPr>
                      </w:pPr>
                      <w:r w:rsidRPr="00F8197F">
                        <w:rPr>
                          <w:b/>
                          <w:color w:val="FF0000"/>
                          <w:sz w:val="32"/>
                          <w:szCs w:val="32"/>
                        </w:rPr>
                        <w:sym w:font="Wingdings" w:char="F082"/>
                      </w:r>
                    </w:p>
                  </w:txbxContent>
                </v:textbox>
              </v:shape>
            </w:pict>
          </mc:Fallback>
        </mc:AlternateContent>
      </w:r>
      <w:r>
        <w:rPr>
          <w:noProof/>
          <w:lang w:eastAsia="de-CH"/>
        </w:rPr>
        <mc:AlternateContent>
          <mc:Choice Requires="wps">
            <w:drawing>
              <wp:anchor distT="0" distB="0" distL="114300" distR="114300" simplePos="0" relativeHeight="251676672" behindDoc="0" locked="0" layoutInCell="1" allowOverlap="1" wp14:anchorId="44DBE8ED" wp14:editId="4383A27D">
                <wp:simplePos x="0" y="0"/>
                <wp:positionH relativeFrom="column">
                  <wp:posOffset>3317614</wp:posOffset>
                </wp:positionH>
                <wp:positionV relativeFrom="paragraph">
                  <wp:posOffset>760489</wp:posOffset>
                </wp:positionV>
                <wp:extent cx="676275" cy="307874"/>
                <wp:effectExtent l="0" t="0" r="28575" b="16510"/>
                <wp:wrapNone/>
                <wp:docPr id="28"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307874"/>
                        </a:xfrm>
                        <a:prstGeom prst="rect">
                          <a:avLst/>
                        </a:prstGeom>
                        <a:solidFill>
                          <a:srgbClr val="FFFFFF">
                            <a:alpha val="25000"/>
                          </a:srgbClr>
                        </a:solidFill>
                        <a:ln w="12700">
                          <a:solidFill>
                            <a:srgbClr val="FF0000"/>
                          </a:solidFill>
                          <a:miter lim="800000"/>
                          <a:headEnd/>
                          <a:tailEnd/>
                        </a:ln>
                      </wps:spPr>
                      <wps:txbx>
                        <w:txbxContent>
                          <w:p w:rsidR="00715278" w:rsidRPr="00F8197F" w:rsidRDefault="00715278" w:rsidP="00715278">
                            <w:pPr>
                              <w:rPr>
                                <w:b/>
                                <w:color w:val="FF0000"/>
                                <w:sz w:val="32"/>
                                <w:szCs w:val="32"/>
                              </w:rPr>
                            </w:pP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8" o:spid="_x0000_s1045" type="#_x0000_t202" style="position:absolute;margin-left:261.25pt;margin-top:59.9pt;width:53.25pt;height:2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" strokecolor="red" strokeweight="1pt">
                <v:fill opacity="16448f"/>
                <v:textbox>
                  <w:txbxContent>
                    <w:p w:rsidR="00715278" w:rsidRPr="00F8197F" w:rsidRDefault="00715278" w:rsidP="00715278">
                      <w:pPr>
                        <w:rPr>
                          <w:b/>
                          <w:color w:val="FF0000"/>
                          <w:sz w:val="32"/>
                          <w:szCs w:val="32"/>
                        </w:rPr>
                      </w:pPr>
                      <w:r w:rsidRPr="00F8197F">
                        <w:rPr>
                          <w:b/>
                          <w:color w:val="FF0000"/>
                          <w:sz w:val="32"/>
                          <w:szCs w:val="32"/>
                        </w:rPr>
                        <w:sym w:font="Wingdings" w:char="F081"/>
                      </w:r>
                    </w:p>
                  </w:txbxContent>
                </v:textbox>
              </v:shape>
            </w:pict>
          </mc:Fallback>
        </mc:AlternateContent>
      </w:r>
      <w:r w:rsidR="003B77CA">
        <w:rPr>
          <w:noProof/>
          <w:lang w:eastAsia="de-CH"/>
        </w:rPr>
        <w:drawing>
          <wp:inline distT="0" distB="0" distL="0" distR="0">
            <wp:extent cx="5904230" cy="2706105"/>
            <wp:effectExtent l="0" t="0" r="1270" b="0"/>
            <wp:docPr id="80" name="Grafi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share.JPG"/>
                    <pic:cNvPicPr/>
                  </pic:nvPicPr>
                  <pic:blipFill>
                    <a:blip r:embed="rId20">
                      <a:extLst>
                        <a:ext uri="{28A0092B-C50C-407E-A947-70E740481C1C}">
                          <a14:useLocalDpi xmlns:a14="http://schemas.microsoft.com/office/drawing/2010/main" val="0"/>
                        </a:ext>
                      </a:extLst>
                    </a:blip>
                    <a:stretch>
                      <a:fillRect/>
                    </a:stretch>
                  </pic:blipFill>
                  <pic:spPr>
                    <a:xfrm>
                      <a:off x="0" y="0"/>
                      <a:ext cx="5904230" cy="2706105"/>
                    </a:xfrm>
                    <a:prstGeom prst="rect">
                      <a:avLst/>
                    </a:prstGeom>
                  </pic:spPr>
                </pic:pic>
              </a:graphicData>
            </a:graphic>
          </wp:inline>
        </w:drawing>
      </w:r>
    </w:p>
    <w:p w:rsidR="00715278" w:rsidRDefault="00715278" w:rsidP="00715278"/>
    <w:p w:rsidR="00715278" w:rsidRDefault="00715278" w:rsidP="00715278">
      <w:r>
        <w:t xml:space="preserve">Um die Veröffentlichung rückgängig zu machen, können Sie im Dropdown-Menu (1) des veröffentlichten Ordners </w:t>
      </w:r>
      <w:r w:rsidR="00A647E1">
        <w:t xml:space="preserve">in dem Untermenu „Share“ (2) </w:t>
      </w:r>
      <w:r>
        <w:t>auf „</w:t>
      </w:r>
      <w:proofErr w:type="spellStart"/>
      <w:r w:rsidR="006A6611">
        <w:t>Disable</w:t>
      </w:r>
      <w:proofErr w:type="spellEnd"/>
      <w:r w:rsidR="006A6611">
        <w:t xml:space="preserve"> </w:t>
      </w:r>
      <w:proofErr w:type="spellStart"/>
      <w:r w:rsidR="006A6611">
        <w:t>Shared</w:t>
      </w:r>
      <w:proofErr w:type="spellEnd"/>
      <w:r w:rsidR="006A6611">
        <w:t xml:space="preserve"> Link</w:t>
      </w:r>
      <w:r>
        <w:t>“ (</w:t>
      </w:r>
      <w:r w:rsidR="00A647E1">
        <w:t>3</w:t>
      </w:r>
      <w:r>
        <w:t>) klicken. Nachdem Sie „</w:t>
      </w:r>
      <w:proofErr w:type="spellStart"/>
      <w:r w:rsidR="006A6611">
        <w:t>Disable</w:t>
      </w:r>
      <w:proofErr w:type="spellEnd"/>
      <w:r w:rsidR="006A6611">
        <w:t xml:space="preserve"> </w:t>
      </w:r>
      <w:proofErr w:type="spellStart"/>
      <w:r w:rsidR="006A6611">
        <w:t>Shared</w:t>
      </w:r>
      <w:proofErr w:type="spellEnd"/>
      <w:r w:rsidR="006A6611">
        <w:t xml:space="preserve"> Link</w:t>
      </w:r>
      <w:r>
        <w:t>“ gewählt haben, ist der Ordner mit den darin enthaltenen Daten jedoch weiterhin für die ein</w:t>
      </w:r>
      <w:r>
        <w:softHyphen/>
        <w:t>geladenen Benutzer zugänglich.</w:t>
      </w:r>
    </w:p>
    <w:p w:rsidR="00715278" w:rsidRDefault="00715278" w:rsidP="00715278"/>
    <w:p w:rsidR="00715278" w:rsidRDefault="006A6611" w:rsidP="00715278">
      <w:r>
        <w:rPr>
          <w:noProof/>
          <w:lang w:eastAsia="de-CH"/>
        </w:rPr>
        <mc:AlternateContent>
          <mc:Choice Requires="wps">
            <w:drawing>
              <wp:anchor distT="0" distB="0" distL="114300" distR="114300" simplePos="0" relativeHeight="251682816" behindDoc="0" locked="0" layoutInCell="1" allowOverlap="1" wp14:anchorId="399843F1" wp14:editId="217346AD">
                <wp:simplePos x="0" y="0"/>
                <wp:positionH relativeFrom="column">
                  <wp:posOffset>4596582</wp:posOffset>
                </wp:positionH>
                <wp:positionV relativeFrom="paragraph">
                  <wp:posOffset>1672520</wp:posOffset>
                </wp:positionV>
                <wp:extent cx="1263015" cy="252442"/>
                <wp:effectExtent l="0" t="0" r="13335" b="14605"/>
                <wp:wrapNone/>
                <wp:docPr id="70" name="Textfeld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252442"/>
                        </a:xfrm>
                        <a:prstGeom prst="rect">
                          <a:avLst/>
                        </a:prstGeom>
                        <a:solidFill>
                          <a:srgbClr val="FFFFFF">
                            <a:alpha val="25000"/>
                          </a:srgbClr>
                        </a:solidFill>
                        <a:ln w="12700">
                          <a:solidFill>
                            <a:srgbClr val="FF0000"/>
                          </a:solidFill>
                          <a:miter lim="800000"/>
                          <a:headEnd/>
                          <a:tailEnd/>
                        </a:ln>
                      </wps:spPr>
                      <wps:txbx>
                        <w:txbxContent>
                          <w:p w:rsidR="00C121F5" w:rsidRPr="004123DD" w:rsidRDefault="00C121F5" w:rsidP="00C121F5">
                            <w:pPr>
                              <w:ind w:left="1416"/>
                              <w:rPr>
                                <w:b/>
                                <w:color w:val="FF0000"/>
                                <w:sz w:val="24"/>
                              </w:rPr>
                            </w:pPr>
                            <w:r w:rsidRPr="004123DD">
                              <w:rPr>
                                <w:b/>
                                <w:color w:val="FF0000"/>
                                <w:sz w:val="24"/>
                              </w:rPr>
                              <w:sym w:font="Wingdings" w:char="F083"/>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70" o:spid="_x0000_s1046" type="#_x0000_t202" style="position:absolute;margin-left:361.95pt;margin-top:131.7pt;width:99.45pt;height:19.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" strokecolor="red" strokeweight="1pt">
                <v:fill opacity="16448f"/>
                <v:textbox>
                  <w:txbxContent>
                    <w:p w:rsidR="00C121F5" w:rsidRPr="004123DD" w:rsidRDefault="00C121F5" w:rsidP="00C121F5">
                      <w:pPr>
                        <w:ind w:left="1416"/>
                        <w:rPr>
                          <w:b/>
                          <w:color w:val="FF0000"/>
                          <w:sz w:val="24"/>
                        </w:rPr>
                      </w:pPr>
                      <w:r w:rsidRPr="004123DD">
                        <w:rPr>
                          <w:b/>
                          <w:color w:val="FF0000"/>
                          <w:sz w:val="24"/>
                        </w:rPr>
                        <w:sym w:font="Wingdings" w:char="F083"/>
                      </w:r>
                    </w:p>
                  </w:txbxContent>
                </v:textbox>
              </v:shape>
            </w:pict>
          </mc:Fallback>
        </mc:AlternateContent>
      </w:r>
      <w:r>
        <w:rPr>
          <w:noProof/>
          <w:lang w:eastAsia="de-CH"/>
        </w:rPr>
        <mc:AlternateContent>
          <mc:Choice Requires="wps">
            <w:drawing>
              <wp:anchor distT="0" distB="0" distL="114300" distR="114300" simplePos="0" relativeHeight="251680768" behindDoc="0" locked="0" layoutInCell="1" allowOverlap="1" wp14:anchorId="6F2A3500" wp14:editId="414034D7">
                <wp:simplePos x="0" y="0"/>
                <wp:positionH relativeFrom="column">
                  <wp:posOffset>3289565</wp:posOffset>
                </wp:positionH>
                <wp:positionV relativeFrom="paragraph">
                  <wp:posOffset>1134542</wp:posOffset>
                </wp:positionV>
                <wp:extent cx="1307465" cy="229769"/>
                <wp:effectExtent l="0" t="0" r="26035" b="1841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229769"/>
                        </a:xfrm>
                        <a:prstGeom prst="rect">
                          <a:avLst/>
                        </a:prstGeom>
                        <a:solidFill>
                          <a:srgbClr val="FFFFFF">
                            <a:alpha val="25000"/>
                          </a:srgbClr>
                        </a:solidFill>
                        <a:ln w="12700">
                          <a:solidFill>
                            <a:srgbClr val="FF0000"/>
                          </a:solidFill>
                          <a:miter lim="800000"/>
                          <a:headEnd/>
                          <a:tailEnd/>
                        </a:ln>
                      </wps:spPr>
                      <wps:txbx>
                        <w:txbxContent>
                          <w:p w:rsidR="00715278" w:rsidRPr="004123DD" w:rsidRDefault="00715278" w:rsidP="00715278">
                            <w:pPr>
                              <w:rPr>
                                <w:b/>
                                <w:color w:val="FF0000"/>
                                <w:szCs w:val="20"/>
                              </w:rPr>
                            </w:pPr>
                            <w:r w:rsidRPr="004123DD">
                              <w:rPr>
                                <w:b/>
                                <w:color w:val="FF0000"/>
                                <w:szCs w:val="20"/>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5" o:spid="_x0000_s1047" type="#_x0000_t202" style="position:absolute;margin-left:259pt;margin-top:89.35pt;width:102.95pt;height:18.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" strokecolor="red" strokeweight="1pt">
                <v:fill opacity="16448f"/>
                <v:textbox>
                  <w:txbxContent>
                    <w:p w:rsidR="00715278" w:rsidRPr="004123DD" w:rsidRDefault="00715278" w:rsidP="00715278">
                      <w:pPr>
                        <w:rPr>
                          <w:b/>
                          <w:color w:val="FF0000"/>
                          <w:szCs w:val="20"/>
                        </w:rPr>
                      </w:pPr>
                      <w:r w:rsidRPr="004123DD">
                        <w:rPr>
                          <w:b/>
                          <w:color w:val="FF0000"/>
                          <w:szCs w:val="20"/>
                        </w:rPr>
                        <w:sym w:font="Wingdings" w:char="F082"/>
                      </w:r>
                    </w:p>
                  </w:txbxContent>
                </v:textbox>
              </v:shape>
            </w:pict>
          </mc:Fallback>
        </mc:AlternateContent>
      </w:r>
      <w:r w:rsidR="005F2EB4">
        <w:rPr>
          <w:noProof/>
          <w:lang w:eastAsia="de-CH"/>
        </w:rPr>
        <mc:AlternateContent>
          <mc:Choice Requires="wps">
            <w:drawing>
              <wp:anchor distT="0" distB="0" distL="114300" distR="114300" simplePos="0" relativeHeight="251679744" behindDoc="0" locked="0" layoutInCell="1" allowOverlap="1" wp14:anchorId="5737EF0D" wp14:editId="17DAA27D">
                <wp:simplePos x="0" y="0"/>
                <wp:positionH relativeFrom="column">
                  <wp:posOffset>3631764</wp:posOffset>
                </wp:positionH>
                <wp:positionV relativeFrom="paragraph">
                  <wp:posOffset>405266</wp:posOffset>
                </wp:positionV>
                <wp:extent cx="263638" cy="542925"/>
                <wp:effectExtent l="0" t="0" r="22225" b="2857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38" cy="542925"/>
                        </a:xfrm>
                        <a:prstGeom prst="rect">
                          <a:avLst/>
                        </a:prstGeom>
                        <a:solidFill>
                          <a:srgbClr val="FFFFFF">
                            <a:alpha val="25000"/>
                          </a:srgbClr>
                        </a:solidFill>
                        <a:ln w="12700">
                          <a:solidFill>
                            <a:srgbClr val="FF0000"/>
                          </a:solidFill>
                          <a:miter lim="800000"/>
                          <a:headEnd/>
                          <a:tailEnd/>
                        </a:ln>
                      </wps:spPr>
                      <wps:txbx>
                        <w:txbxContent>
                          <w:p w:rsidR="00715278" w:rsidRPr="00A647E1" w:rsidRDefault="00715278" w:rsidP="00A647E1">
                            <w:pPr>
                              <w:rPr>
                                <w:b/>
                                <w:color w:val="FF0000"/>
                                <w:sz w:val="28"/>
                                <w:szCs w:val="28"/>
                              </w:rPr>
                            </w:pPr>
                            <w:r w:rsidRPr="00A647E1">
                              <w:rPr>
                                <w:b/>
                                <w:color w:val="FF0000"/>
                                <w:sz w:val="28"/>
                                <w:szCs w:val="28"/>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4" o:spid="_x0000_s1048" type="#_x0000_t202" style="position:absolute;margin-left:285.95pt;margin-top:31.9pt;width:20.75pt;height:4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" strokecolor="red" strokeweight="1pt">
                <v:fill opacity="16448f"/>
                <v:textbox>
                  <w:txbxContent>
                    <w:p w:rsidR="00715278" w:rsidRPr="00A647E1" w:rsidRDefault="00715278" w:rsidP="00A647E1">
                      <w:pPr>
                        <w:rPr>
                          <w:b/>
                          <w:color w:val="FF0000"/>
                          <w:sz w:val="28"/>
                          <w:szCs w:val="28"/>
                        </w:rPr>
                      </w:pPr>
                      <w:r w:rsidRPr="00A647E1">
                        <w:rPr>
                          <w:b/>
                          <w:color w:val="FF0000"/>
                          <w:sz w:val="28"/>
                          <w:szCs w:val="28"/>
                        </w:rPr>
                        <w:sym w:font="Wingdings" w:char="F081"/>
                      </w:r>
                    </w:p>
                  </w:txbxContent>
                </v:textbox>
              </v:shape>
            </w:pict>
          </mc:Fallback>
        </mc:AlternateContent>
      </w:r>
      <w:r w:rsidR="003B77CA">
        <w:rPr>
          <w:noProof/>
          <w:lang w:eastAsia="de-CH"/>
        </w:rPr>
        <w:drawing>
          <wp:inline distT="0" distB="0" distL="0" distR="0">
            <wp:extent cx="5555901" cy="2527935"/>
            <wp:effectExtent l="0" t="0" r="6985" b="5715"/>
            <wp:docPr id="81" name="Grafi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unshare.JPG"/>
                    <pic:cNvPicPr/>
                  </pic:nvPicPr>
                  <pic:blipFill>
                    <a:blip r:embed="rId21">
                      <a:extLst>
                        <a:ext uri="{28A0092B-C50C-407E-A947-70E740481C1C}">
                          <a14:useLocalDpi xmlns:a14="http://schemas.microsoft.com/office/drawing/2010/main" val="0"/>
                        </a:ext>
                      </a:extLst>
                    </a:blip>
                    <a:stretch>
                      <a:fillRect/>
                    </a:stretch>
                  </pic:blipFill>
                  <pic:spPr>
                    <a:xfrm>
                      <a:off x="0" y="0"/>
                      <a:ext cx="5555901" cy="2527935"/>
                    </a:xfrm>
                    <a:prstGeom prst="rect">
                      <a:avLst/>
                    </a:prstGeom>
                  </pic:spPr>
                </pic:pic>
              </a:graphicData>
            </a:graphic>
          </wp:inline>
        </w:drawing>
      </w:r>
    </w:p>
    <w:p w:rsidR="004136F8" w:rsidRDefault="004136F8" w:rsidP="006B64C1"/>
    <w:p w:rsidR="002832BE" w:rsidRDefault="002832BE" w:rsidP="006B64C1"/>
    <w:p w:rsidR="002832BE" w:rsidRDefault="002832BE" w:rsidP="006B64C1"/>
    <w:p w:rsidR="002832BE" w:rsidRDefault="002832BE" w:rsidP="006B64C1"/>
    <w:p w:rsidR="002832BE" w:rsidRDefault="002832BE" w:rsidP="006B64C1"/>
    <w:p w:rsidR="002832BE" w:rsidRDefault="002832BE" w:rsidP="006B64C1"/>
    <w:p w:rsidR="004136F8" w:rsidRPr="006B64C1" w:rsidRDefault="004136F8" w:rsidP="006B64C1"/>
    <w:p w:rsidR="007E08FD" w:rsidRDefault="007E08FD">
      <w:pPr>
        <w:spacing w:line="240" w:lineRule="auto"/>
        <w:rPr>
          <w:rFonts w:cs="Arial"/>
          <w:b/>
          <w:bCs/>
          <w:kern w:val="32"/>
          <w:sz w:val="22"/>
          <w:szCs w:val="28"/>
        </w:rPr>
      </w:pPr>
      <w:r>
        <w:br w:type="page"/>
      </w:r>
    </w:p>
    <w:p w:rsidR="00715278" w:rsidRDefault="00715278" w:rsidP="00715278">
      <w:pPr>
        <w:pStyle w:val="berschrift1"/>
        <w:tabs>
          <w:tab w:val="clear" w:pos="567"/>
          <w:tab w:val="num" w:pos="425"/>
        </w:tabs>
        <w:spacing w:before="0" w:after="0" w:line="240" w:lineRule="atLeast"/>
        <w:ind w:left="425" w:hanging="425"/>
        <w:jc w:val="both"/>
      </w:pPr>
      <w:r>
        <w:lastRenderedPageBreak/>
        <w:t>Weitere Funktionen</w:t>
      </w:r>
    </w:p>
    <w:p w:rsidR="00715278" w:rsidRDefault="00715278" w:rsidP="00715278"/>
    <w:p w:rsidR="00FC5E2C" w:rsidRDefault="00715278" w:rsidP="00EF093F">
      <w:r>
        <w:t>Unter „</w:t>
      </w:r>
      <w:proofErr w:type="spellStart"/>
      <w:r w:rsidR="00FC5E2C">
        <w:t>My</w:t>
      </w:r>
      <w:proofErr w:type="spellEnd"/>
      <w:r w:rsidR="00FC5E2C">
        <w:t xml:space="preserve"> Account</w:t>
      </w:r>
      <w:r>
        <w:t xml:space="preserve">“ </w:t>
      </w:r>
      <w:r w:rsidR="00FC5E2C">
        <w:t xml:space="preserve">und danach „Account Settings“ </w:t>
      </w:r>
      <w:r>
        <w:t>(1) können Sie Einstellungen zu Ihrem Profil vornehmen</w:t>
      </w:r>
      <w:r w:rsidR="00214FE0">
        <w:t>. M</w:t>
      </w:r>
      <w:r w:rsidR="00EF093F">
        <w:t>it „Log</w:t>
      </w:r>
      <w:r w:rsidR="003856C3">
        <w:t xml:space="preserve"> O</w:t>
      </w:r>
      <w:r w:rsidR="00EF093F">
        <w:t>ut“ (2) können Sie sich abmelden, was besonders dann sinnvoll ist, wenn Sie sich nicht an Ihrem eigenen Computer befinden.</w:t>
      </w:r>
    </w:p>
    <w:p w:rsidR="00715278" w:rsidRDefault="004402F4" w:rsidP="00715278">
      <w:r>
        <w:rPr>
          <w:noProof/>
          <w:lang w:eastAsia="de-CH"/>
        </w:rPr>
        <mc:AlternateContent>
          <mc:Choice Requires="wps">
            <w:drawing>
              <wp:anchor distT="0" distB="0" distL="114300" distR="114300" simplePos="0" relativeHeight="251666432" behindDoc="0" locked="0" layoutInCell="1" allowOverlap="1" wp14:anchorId="1610D4DA" wp14:editId="1EC274CE">
                <wp:simplePos x="0" y="0"/>
                <wp:positionH relativeFrom="column">
                  <wp:posOffset>2329815</wp:posOffset>
                </wp:positionH>
                <wp:positionV relativeFrom="paragraph">
                  <wp:posOffset>116205</wp:posOffset>
                </wp:positionV>
                <wp:extent cx="1374140" cy="717550"/>
                <wp:effectExtent l="0" t="0" r="16510" b="2540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140" cy="717550"/>
                        </a:xfrm>
                        <a:prstGeom prst="rect">
                          <a:avLst/>
                        </a:prstGeom>
                        <a:solidFill>
                          <a:srgbClr val="FFFFFF">
                            <a:alpha val="25000"/>
                          </a:srgbClr>
                        </a:solidFill>
                        <a:ln w="12700">
                          <a:solidFill>
                            <a:srgbClr val="FF0000"/>
                          </a:solidFill>
                          <a:miter lim="800000"/>
                          <a:headEnd/>
                          <a:tailEnd/>
                        </a:ln>
                      </wps:spPr>
                      <wps:txbx>
                        <w:txbxContent>
                          <w:p w:rsidR="00715278" w:rsidRDefault="00715278" w:rsidP="00715278">
                            <w:pPr>
                              <w:rPr>
                                <w:b/>
                                <w:color w:val="FF0000"/>
                                <w:sz w:val="32"/>
                                <w:szCs w:val="32"/>
                              </w:rPr>
                            </w:pPr>
                          </w:p>
                          <w:p w:rsidR="00A11B9E" w:rsidRDefault="00715278">
                            <w:pPr>
                              <w:ind w:left="1416"/>
                              <w:rPr>
                                <w:b/>
                                <w:color w:val="FF0000"/>
                                <w:sz w:val="32"/>
                                <w:szCs w:val="32"/>
                              </w:rPr>
                            </w:pP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8" o:spid="_x0000_s1049" type="#_x0000_t202" style="position:absolute;margin-left:183.45pt;margin-top:9.15pt;width:108.2pt;height: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" strokecolor="red" strokeweight="1pt">
                <v:fill opacity="16448f"/>
                <v:textbox>
                  <w:txbxContent>
                    <w:p w:rsidR="00715278" w:rsidRDefault="00715278" w:rsidP="00715278">
                      <w:pPr>
                        <w:rPr>
                          <w:b/>
                          <w:color w:val="FF0000"/>
                          <w:sz w:val="32"/>
                          <w:szCs w:val="32"/>
                        </w:rPr>
                      </w:pPr>
                    </w:p>
                    <w:p w:rsidR="00A11B9E" w:rsidRDefault="00715278">
                      <w:pPr>
                        <w:ind w:left="1416"/>
                        <w:rPr>
                          <w:b/>
                          <w:color w:val="FF0000"/>
                          <w:sz w:val="32"/>
                          <w:szCs w:val="32"/>
                        </w:rPr>
                      </w:pPr>
                      <w:r w:rsidRPr="00F8197F">
                        <w:rPr>
                          <w:b/>
                          <w:color w:val="FF0000"/>
                          <w:sz w:val="32"/>
                          <w:szCs w:val="32"/>
                        </w:rPr>
                        <w:sym w:font="Wingdings" w:char="F081"/>
                      </w:r>
                    </w:p>
                  </w:txbxContent>
                </v:textbox>
              </v:shape>
            </w:pict>
          </mc:Fallback>
        </mc:AlternateContent>
      </w:r>
    </w:p>
    <w:p w:rsidR="00715278" w:rsidRDefault="005F2EB4" w:rsidP="00715278">
      <w:r>
        <w:rPr>
          <w:noProof/>
          <w:lang w:eastAsia="de-CH"/>
        </w:rPr>
        <mc:AlternateContent>
          <mc:Choice Requires="wps">
            <w:drawing>
              <wp:anchor distT="0" distB="0" distL="114300" distR="114300" simplePos="0" relativeHeight="251669504" behindDoc="0" locked="0" layoutInCell="1" allowOverlap="1" wp14:anchorId="1F83F10D" wp14:editId="23C34A94">
                <wp:simplePos x="0" y="0"/>
                <wp:positionH relativeFrom="column">
                  <wp:posOffset>2289175</wp:posOffset>
                </wp:positionH>
                <wp:positionV relativeFrom="paragraph">
                  <wp:posOffset>1020753</wp:posOffset>
                </wp:positionV>
                <wp:extent cx="1682750" cy="297180"/>
                <wp:effectExtent l="0" t="0" r="12700" b="2667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297180"/>
                        </a:xfrm>
                        <a:prstGeom prst="rect">
                          <a:avLst/>
                        </a:prstGeom>
                        <a:solidFill>
                          <a:srgbClr val="FFFFFF">
                            <a:alpha val="20000"/>
                          </a:srgbClr>
                        </a:solidFill>
                        <a:ln w="12700">
                          <a:solidFill>
                            <a:srgbClr val="FF0000"/>
                          </a:solidFill>
                          <a:miter lim="800000"/>
                          <a:headEnd/>
                          <a:tailEnd/>
                        </a:ln>
                      </wps:spPr>
                      <wps:txbx>
                        <w:txbxContent>
                          <w:p w:rsidR="00715278" w:rsidRPr="00F8197F" w:rsidRDefault="00631A98" w:rsidP="00631A98">
                            <w:pPr>
                              <w:ind w:left="1416" w:firstLine="708"/>
                              <w:rPr>
                                <w:b/>
                                <w:color w:val="FF0000"/>
                                <w:sz w:val="32"/>
                                <w:szCs w:val="32"/>
                              </w:rPr>
                            </w:pPr>
                            <w:r>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3" o:spid="_x0000_s1050" type="#_x0000_t202" style="position:absolute;margin-left:180.25pt;margin-top:80.35pt;width:132.5pt;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" strokecolor="red" strokeweight="1pt">
                <v:fill opacity="13107f"/>
                <v:textbox>
                  <w:txbxContent>
                    <w:p w:rsidR="00715278" w:rsidRPr="00F8197F" w:rsidRDefault="00631A98" w:rsidP="00631A98">
                      <w:pPr>
                        <w:ind w:left="1416" w:firstLine="708"/>
                        <w:rPr>
                          <w:b/>
                          <w:color w:val="FF0000"/>
                          <w:sz w:val="32"/>
                          <w:szCs w:val="32"/>
                        </w:rPr>
                      </w:pPr>
                      <w:r>
                        <w:rPr>
                          <w:b/>
                          <w:color w:val="FF0000"/>
                          <w:sz w:val="32"/>
                          <w:szCs w:val="32"/>
                        </w:rPr>
                        <w:sym w:font="Wingdings" w:char="F082"/>
                      </w:r>
                    </w:p>
                  </w:txbxContent>
                </v:textbox>
              </v:shape>
            </w:pict>
          </mc:Fallback>
        </mc:AlternateContent>
      </w:r>
      <w:r w:rsidR="00FC5E2C">
        <w:rPr>
          <w:noProof/>
          <w:lang w:eastAsia="de-CH"/>
        </w:rPr>
        <w:drawing>
          <wp:inline distT="0" distB="0" distL="0" distR="0" wp14:anchorId="1D76F906" wp14:editId="783C17B8">
            <wp:extent cx="3610344" cy="1216969"/>
            <wp:effectExtent l="0" t="0" r="0" b="2540"/>
            <wp:docPr id="82" name="Grafik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settings.JPG"/>
                    <pic:cNvPicPr/>
                  </pic:nvPicPr>
                  <pic:blipFill>
                    <a:blip r:embed="rId22">
                      <a:extLst>
                        <a:ext uri="{28A0092B-C50C-407E-A947-70E740481C1C}">
                          <a14:useLocalDpi xmlns:a14="http://schemas.microsoft.com/office/drawing/2010/main" val="0"/>
                        </a:ext>
                      </a:extLst>
                    </a:blip>
                    <a:stretch>
                      <a:fillRect/>
                    </a:stretch>
                  </pic:blipFill>
                  <pic:spPr>
                    <a:xfrm>
                      <a:off x="0" y="0"/>
                      <a:ext cx="3610344" cy="1216969"/>
                    </a:xfrm>
                    <a:prstGeom prst="rect">
                      <a:avLst/>
                    </a:prstGeom>
                  </pic:spPr>
                </pic:pic>
              </a:graphicData>
            </a:graphic>
          </wp:inline>
        </w:drawing>
      </w:r>
    </w:p>
    <w:p w:rsidR="004136F8" w:rsidRDefault="004136F8" w:rsidP="00FC5E2C"/>
    <w:p w:rsidR="004136F8" w:rsidRDefault="004136F8" w:rsidP="00FC5E2C"/>
    <w:p w:rsidR="00122C7B" w:rsidRDefault="00FC5E2C" w:rsidP="00FC5E2C">
      <w:r>
        <w:t>Über die Schaltfläche „</w:t>
      </w:r>
      <w:r w:rsidR="0026769A">
        <w:t>General</w:t>
      </w:r>
      <w:r>
        <w:t>“ (</w:t>
      </w:r>
      <w:r w:rsidR="00FB6D05">
        <w:t>3</w:t>
      </w:r>
      <w:r>
        <w:t xml:space="preserve">) lassen sich u. a. die Sprache und die Zeitzone ändern. </w:t>
      </w:r>
    </w:p>
    <w:p w:rsidR="00122C7B" w:rsidRDefault="00122C7B" w:rsidP="00FC5E2C"/>
    <w:p w:rsidR="00FC5E2C" w:rsidRDefault="00122C7B" w:rsidP="00FC5E2C">
      <w:r>
        <w:t>Unter „</w:t>
      </w:r>
      <w:proofErr w:type="spellStart"/>
      <w:r>
        <w:t>Notifications</w:t>
      </w:r>
      <w:proofErr w:type="spellEnd"/>
      <w:r>
        <w:t xml:space="preserve">“ </w:t>
      </w:r>
      <w:r w:rsidR="00FB6D05">
        <w:t xml:space="preserve">(4) </w:t>
      </w:r>
      <w:r w:rsidR="00FC5E2C">
        <w:t xml:space="preserve">können Sie wählen, ob und bei welchen Aktivitäten Sie </w:t>
      </w:r>
      <w:r w:rsidR="00EF093F">
        <w:t xml:space="preserve">per E-Mail </w:t>
      </w:r>
      <w:r w:rsidR="00FC5E2C">
        <w:t xml:space="preserve">benachrichtigt werden wollen, wenn Änderungen in Ihren </w:t>
      </w:r>
      <w:r>
        <w:t xml:space="preserve">geteilten </w:t>
      </w:r>
      <w:r w:rsidR="00FC5E2C">
        <w:t xml:space="preserve">Ordnern stattfinden. </w:t>
      </w:r>
    </w:p>
    <w:p w:rsidR="00FC5E2C" w:rsidRDefault="00FC5E2C" w:rsidP="00FC5E2C"/>
    <w:p w:rsidR="00FC5E2C" w:rsidRDefault="00FC5E2C" w:rsidP="004471F2">
      <w:pPr>
        <w:ind w:left="708" w:hanging="708"/>
      </w:pPr>
      <w:r>
        <w:t>Bei „</w:t>
      </w:r>
      <w:r w:rsidR="00EF093F">
        <w:t>App</w:t>
      </w:r>
      <w:r w:rsidR="00122C7B">
        <w:t>s</w:t>
      </w:r>
      <w:r>
        <w:t>“ (</w:t>
      </w:r>
      <w:r w:rsidR="00FB6D05">
        <w:t>5</w:t>
      </w:r>
      <w:r>
        <w:t>) lassen sich viele weitere Dienste kostenlos mit Ihrem Box</w:t>
      </w:r>
      <w:r w:rsidR="00296997">
        <w:t>.com</w:t>
      </w:r>
      <w:r>
        <w:t xml:space="preserve">-Account kombinieren. </w:t>
      </w:r>
    </w:p>
    <w:p w:rsidR="00FC5E2C" w:rsidRDefault="00FC5E2C" w:rsidP="00FC5E2C"/>
    <w:p w:rsidR="00FC5E2C" w:rsidRDefault="00FC5E2C" w:rsidP="00FC5E2C">
      <w:r>
        <w:t>Unter „Updates“ (</w:t>
      </w:r>
      <w:r w:rsidR="00FB6D05">
        <w:t>6</w:t>
      </w:r>
      <w:r>
        <w:t>) sehen Sie, welche Änderungen in Ihrem Account stattgefunden haben.</w:t>
      </w:r>
    </w:p>
    <w:p w:rsidR="000F3802" w:rsidRDefault="000F3802" w:rsidP="00FC5E2C"/>
    <w:p w:rsidR="00FC5E2C" w:rsidRDefault="00FC5E2C" w:rsidP="00FC5E2C"/>
    <w:p w:rsidR="00715278" w:rsidRDefault="00715278" w:rsidP="00715278"/>
    <w:p w:rsidR="00FC5E2C" w:rsidRDefault="00122C7B" w:rsidP="00715278">
      <w:r>
        <w:rPr>
          <w:noProof/>
          <w:lang w:eastAsia="de-CH"/>
        </w:rPr>
        <mc:AlternateContent>
          <mc:Choice Requires="wps">
            <w:drawing>
              <wp:anchor distT="0" distB="0" distL="114300" distR="114300" simplePos="0" relativeHeight="251709440" behindDoc="0" locked="0" layoutInCell="1" allowOverlap="1" wp14:anchorId="45803115" wp14:editId="61E7DE86">
                <wp:simplePos x="0" y="0"/>
                <wp:positionH relativeFrom="column">
                  <wp:posOffset>376555</wp:posOffset>
                </wp:positionH>
                <wp:positionV relativeFrom="paragraph">
                  <wp:posOffset>-268402</wp:posOffset>
                </wp:positionV>
                <wp:extent cx="414782" cy="509905"/>
                <wp:effectExtent l="0" t="0" r="23495" b="23495"/>
                <wp:wrapNone/>
                <wp:docPr id="67" name="Textfeld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 cy="509905"/>
                        </a:xfrm>
                        <a:prstGeom prst="rect">
                          <a:avLst/>
                        </a:prstGeom>
                        <a:solidFill>
                          <a:srgbClr val="FFFFFF">
                            <a:alpha val="25000"/>
                          </a:srgbClr>
                        </a:solidFill>
                        <a:ln w="12700">
                          <a:solidFill>
                            <a:srgbClr val="FF0000"/>
                          </a:solidFill>
                          <a:miter lim="800000"/>
                          <a:headEnd/>
                          <a:tailEnd/>
                        </a:ln>
                      </wps:spPr>
                      <wps:txbx>
                        <w:txbxContent>
                          <w:p w:rsidR="00122C7B" w:rsidRPr="00F8197F" w:rsidRDefault="00FB6D05" w:rsidP="00122C7B">
                            <w:pPr>
                              <w:rPr>
                                <w:b/>
                                <w:color w:val="FF0000"/>
                                <w:sz w:val="32"/>
                                <w:szCs w:val="32"/>
                              </w:rPr>
                            </w:pPr>
                            <w:r>
                              <w:rPr>
                                <w:b/>
                                <w:color w:val="FF0000"/>
                                <w:sz w:val="32"/>
                                <w:szCs w:val="32"/>
                              </w:rPr>
                              <w:sym w:font="Wingdings" w:char="F086"/>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67" o:spid="_x0000_s1051" type="#_x0000_t202" style="position:absolute;margin-left:29.65pt;margin-top:-21.15pt;width:32.65pt;height:40.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" strokecolor="red" strokeweight="1pt">
                <v:fill opacity="16448f"/>
                <v:textbox>
                  <w:txbxContent>
                    <w:p w:rsidR="00122C7B" w:rsidRPr="00F8197F" w:rsidRDefault="00FB6D05" w:rsidP="00122C7B">
                      <w:pPr>
                        <w:rPr>
                          <w:b/>
                          <w:color w:val="FF0000"/>
                          <w:sz w:val="32"/>
                          <w:szCs w:val="32"/>
                        </w:rPr>
                      </w:pPr>
                      <w:r>
                        <w:rPr>
                          <w:b/>
                          <w:color w:val="FF0000"/>
                          <w:sz w:val="32"/>
                          <w:szCs w:val="32"/>
                        </w:rPr>
                        <w:sym w:font="Wingdings" w:char="F086"/>
                      </w:r>
                    </w:p>
                  </w:txbxContent>
                </v:textbox>
              </v:shape>
            </w:pict>
          </mc:Fallback>
        </mc:AlternateContent>
      </w:r>
      <w:r>
        <w:rPr>
          <w:noProof/>
          <w:lang w:eastAsia="de-CH"/>
        </w:rPr>
        <mc:AlternateContent>
          <mc:Choice Requires="wps">
            <w:drawing>
              <wp:anchor distT="0" distB="0" distL="114300" distR="114300" simplePos="0" relativeHeight="251695104" behindDoc="0" locked="0" layoutInCell="1" allowOverlap="1" wp14:anchorId="11AE9E89" wp14:editId="73049A0D">
                <wp:simplePos x="0" y="0"/>
                <wp:positionH relativeFrom="column">
                  <wp:posOffset>2646681</wp:posOffset>
                </wp:positionH>
                <wp:positionV relativeFrom="paragraph">
                  <wp:posOffset>155346</wp:posOffset>
                </wp:positionV>
                <wp:extent cx="343814" cy="509905"/>
                <wp:effectExtent l="0" t="0" r="18415" b="23495"/>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14" cy="509905"/>
                        </a:xfrm>
                        <a:prstGeom prst="rect">
                          <a:avLst/>
                        </a:prstGeom>
                        <a:solidFill>
                          <a:srgbClr val="FFFFFF">
                            <a:alpha val="20000"/>
                          </a:srgbClr>
                        </a:solidFill>
                        <a:ln w="12700">
                          <a:solidFill>
                            <a:srgbClr val="FF0000"/>
                          </a:solidFill>
                          <a:miter lim="800000"/>
                          <a:headEnd/>
                          <a:tailEnd/>
                        </a:ln>
                      </wps:spPr>
                      <wps:txbx>
                        <w:txbxContent>
                          <w:p w:rsidR="00715278" w:rsidRPr="00F8197F" w:rsidRDefault="00FB6D05" w:rsidP="00715278">
                            <w:pPr>
                              <w:rPr>
                                <w:b/>
                                <w:color w:val="FF0000"/>
                                <w:sz w:val="32"/>
                                <w:szCs w:val="32"/>
                              </w:rPr>
                            </w:pPr>
                            <w:r>
                              <w:rPr>
                                <w:b/>
                                <w:color w:val="FF0000"/>
                                <w:sz w:val="32"/>
                                <w:szCs w:val="32"/>
                              </w:rPr>
                              <w:sym w:font="Wingdings" w:char="F085"/>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2" o:spid="_x0000_s1052" type="#_x0000_t202" style="position:absolute;margin-left:208.4pt;margin-top:12.25pt;width:27.05pt;height:40.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" strokecolor="red" strokeweight="1pt">
                <v:fill opacity="13107f"/>
                <v:textbox>
                  <w:txbxContent>
                    <w:p w:rsidR="00715278" w:rsidRPr="00F8197F" w:rsidRDefault="00FB6D05" w:rsidP="00715278">
                      <w:pPr>
                        <w:rPr>
                          <w:b/>
                          <w:color w:val="FF0000"/>
                          <w:sz w:val="32"/>
                          <w:szCs w:val="32"/>
                        </w:rPr>
                      </w:pPr>
                      <w:r>
                        <w:rPr>
                          <w:b/>
                          <w:color w:val="FF0000"/>
                          <w:sz w:val="32"/>
                          <w:szCs w:val="32"/>
                        </w:rPr>
                        <w:sym w:font="Wingdings" w:char="F085"/>
                      </w:r>
                    </w:p>
                  </w:txbxContent>
                </v:textbox>
              </v:shape>
            </w:pict>
          </mc:Fallback>
        </mc:AlternateContent>
      </w:r>
      <w:r>
        <w:rPr>
          <w:noProof/>
          <w:lang w:eastAsia="de-CH"/>
        </w:rPr>
        <mc:AlternateContent>
          <mc:Choice Requires="wps">
            <w:drawing>
              <wp:anchor distT="0" distB="0" distL="114300" distR="114300" simplePos="0" relativeHeight="251694080" behindDoc="0" locked="0" layoutInCell="1" allowOverlap="1" wp14:anchorId="407A3A06" wp14:editId="2C10D89D">
                <wp:simplePos x="0" y="0"/>
                <wp:positionH relativeFrom="column">
                  <wp:posOffset>1900530</wp:posOffset>
                </wp:positionH>
                <wp:positionV relativeFrom="paragraph">
                  <wp:posOffset>155346</wp:posOffset>
                </wp:positionV>
                <wp:extent cx="414782" cy="509905"/>
                <wp:effectExtent l="0" t="0" r="23495" b="2349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 cy="509905"/>
                        </a:xfrm>
                        <a:prstGeom prst="rect">
                          <a:avLst/>
                        </a:prstGeom>
                        <a:solidFill>
                          <a:srgbClr val="FFFFFF">
                            <a:alpha val="25000"/>
                          </a:srgbClr>
                        </a:solidFill>
                        <a:ln w="12700">
                          <a:solidFill>
                            <a:srgbClr val="FF0000"/>
                          </a:solidFill>
                          <a:miter lim="800000"/>
                          <a:headEnd/>
                          <a:tailEnd/>
                        </a:ln>
                      </wps:spPr>
                      <wps:txbx>
                        <w:txbxContent>
                          <w:p w:rsidR="00715278" w:rsidRPr="00F8197F" w:rsidRDefault="00FB6D05" w:rsidP="00715278">
                            <w:pPr>
                              <w:rPr>
                                <w:b/>
                                <w:color w:val="FF0000"/>
                                <w:sz w:val="32"/>
                                <w:szCs w:val="32"/>
                              </w:rPr>
                            </w:pPr>
                            <w:r>
                              <w:rPr>
                                <w:b/>
                                <w:color w:val="FF0000"/>
                                <w:sz w:val="32"/>
                                <w:szCs w:val="32"/>
                              </w:rPr>
                              <w:sym w:font="Wingdings" w:char="F084"/>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 o:spid="_x0000_s1053" type="#_x0000_t202" style="position:absolute;margin-left:149.65pt;margin-top:12.25pt;width:32.65pt;height:40.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" strokecolor="red" strokeweight="1pt">
                <v:fill opacity="16448f"/>
                <v:textbox>
                  <w:txbxContent>
                    <w:p w:rsidR="00715278" w:rsidRPr="00F8197F" w:rsidRDefault="00FB6D05" w:rsidP="00715278">
                      <w:pPr>
                        <w:rPr>
                          <w:b/>
                          <w:color w:val="FF0000"/>
                          <w:sz w:val="32"/>
                          <w:szCs w:val="32"/>
                        </w:rPr>
                      </w:pPr>
                      <w:r>
                        <w:rPr>
                          <w:b/>
                          <w:color w:val="FF0000"/>
                          <w:sz w:val="32"/>
                          <w:szCs w:val="32"/>
                        </w:rPr>
                        <w:sym w:font="Wingdings" w:char="F084"/>
                      </w:r>
                    </w:p>
                  </w:txbxContent>
                </v:textbox>
              </v:shape>
            </w:pict>
          </mc:Fallback>
        </mc:AlternateContent>
      </w:r>
      <w:r>
        <w:rPr>
          <w:noProof/>
          <w:lang w:eastAsia="de-CH"/>
        </w:rPr>
        <mc:AlternateContent>
          <mc:Choice Requires="wps">
            <w:drawing>
              <wp:anchor distT="0" distB="0" distL="114300" distR="114300" simplePos="0" relativeHeight="251696128" behindDoc="0" locked="0" layoutInCell="1" allowOverlap="1" wp14:anchorId="1D52D01C" wp14:editId="0D068A2E">
                <wp:simplePos x="0" y="0"/>
                <wp:positionH relativeFrom="column">
                  <wp:posOffset>2310181</wp:posOffset>
                </wp:positionH>
                <wp:positionV relativeFrom="paragraph">
                  <wp:posOffset>155346</wp:posOffset>
                </wp:positionV>
                <wp:extent cx="335661" cy="510464"/>
                <wp:effectExtent l="0" t="0" r="26670" b="23495"/>
                <wp:wrapNone/>
                <wp:docPr id="85" name="Textfeld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661" cy="510464"/>
                        </a:xfrm>
                        <a:prstGeom prst="rect">
                          <a:avLst/>
                        </a:prstGeom>
                        <a:solidFill>
                          <a:srgbClr val="FFFFFF">
                            <a:alpha val="25000"/>
                          </a:srgbClr>
                        </a:solidFill>
                        <a:ln w="12700">
                          <a:solidFill>
                            <a:srgbClr val="FF0000"/>
                          </a:solidFill>
                          <a:miter lim="800000"/>
                          <a:headEnd/>
                          <a:tailEnd/>
                        </a:ln>
                      </wps:spPr>
                      <wps:txbx>
                        <w:txbxContent>
                          <w:p w:rsidR="00EF093F" w:rsidRPr="00F8197F" w:rsidRDefault="00FB6D05" w:rsidP="00EF093F">
                            <w:pPr>
                              <w:rPr>
                                <w:b/>
                                <w:color w:val="FF0000"/>
                                <w:sz w:val="32"/>
                                <w:szCs w:val="32"/>
                              </w:rPr>
                            </w:pPr>
                            <w:r>
                              <w:rPr>
                                <w:b/>
                                <w:color w:val="FF0000"/>
                                <w:sz w:val="32"/>
                                <w:szCs w:val="32"/>
                              </w:rPr>
                              <w:sym w:font="Wingdings" w:char="F083"/>
                            </w:r>
                          </w:p>
                          <w:p w:rsidR="00FC5E2C" w:rsidRPr="00F8197F" w:rsidRDefault="00FC5E2C" w:rsidP="00EF093F">
                            <w:pPr>
                              <w:rPr>
                                <w:b/>
                                <w:color w:val="FF000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85" o:spid="_x0000_s1054" type="#_x0000_t202" style="position:absolute;margin-left:181.9pt;margin-top:12.25pt;width:26.45pt;height:4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" strokecolor="red" strokeweight="1pt">
                <v:fill opacity="16448f"/>
                <v:textbox>
                  <w:txbxContent>
                    <w:p w:rsidR="00EF093F" w:rsidRPr="00F8197F" w:rsidRDefault="00FB6D05" w:rsidP="00EF093F">
                      <w:pPr>
                        <w:rPr>
                          <w:b/>
                          <w:color w:val="FF0000"/>
                          <w:sz w:val="32"/>
                          <w:szCs w:val="32"/>
                        </w:rPr>
                      </w:pPr>
                      <w:r>
                        <w:rPr>
                          <w:b/>
                          <w:color w:val="FF0000"/>
                          <w:sz w:val="32"/>
                          <w:szCs w:val="32"/>
                        </w:rPr>
                        <w:sym w:font="Wingdings" w:char="F083"/>
                      </w:r>
                    </w:p>
                    <w:p w:rsidR="00FC5E2C" w:rsidRPr="00F8197F" w:rsidRDefault="00FC5E2C" w:rsidP="00EF093F">
                      <w:pPr>
                        <w:rPr>
                          <w:b/>
                          <w:color w:val="FF0000"/>
                          <w:sz w:val="32"/>
                          <w:szCs w:val="32"/>
                        </w:rPr>
                      </w:pPr>
                    </w:p>
                  </w:txbxContent>
                </v:textbox>
              </v:shape>
            </w:pict>
          </mc:Fallback>
        </mc:AlternateContent>
      </w:r>
      <w:r w:rsidR="00FC5E2C">
        <w:rPr>
          <w:noProof/>
          <w:lang w:eastAsia="de-CH"/>
        </w:rPr>
        <w:drawing>
          <wp:inline distT="0" distB="0" distL="0" distR="0">
            <wp:extent cx="4776270" cy="4390308"/>
            <wp:effectExtent l="0" t="0" r="5715" b="0"/>
            <wp:docPr id="84" name="Grafik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net_usersettings.JPG"/>
                    <pic:cNvPicPr/>
                  </pic:nvPicPr>
                  <pic:blipFill>
                    <a:blip r:embed="rId23">
                      <a:extLst>
                        <a:ext uri="{28A0092B-C50C-407E-A947-70E740481C1C}">
                          <a14:useLocalDpi xmlns:a14="http://schemas.microsoft.com/office/drawing/2010/main" val="0"/>
                        </a:ext>
                      </a:extLst>
                    </a:blip>
                    <a:stretch>
                      <a:fillRect/>
                    </a:stretch>
                  </pic:blipFill>
                  <pic:spPr>
                    <a:xfrm>
                      <a:off x="0" y="0"/>
                      <a:ext cx="4776270" cy="4390308"/>
                    </a:xfrm>
                    <a:prstGeom prst="rect">
                      <a:avLst/>
                    </a:prstGeom>
                  </pic:spPr>
                </pic:pic>
              </a:graphicData>
            </a:graphic>
          </wp:inline>
        </w:drawing>
      </w:r>
    </w:p>
    <w:sectPr w:rsidR="00FC5E2C" w:rsidSect="00154B29">
      <w:headerReference w:type="even" r:id="rId24"/>
      <w:headerReference w:type="default" r:id="rId25"/>
      <w:footerReference w:type="even" r:id="rId26"/>
      <w:footerReference w:type="default" r:id="rId27"/>
      <w:headerReference w:type="first" r:id="rId28"/>
      <w:footerReference w:type="first" r:id="rId29"/>
      <w:type w:val="continuous"/>
      <w:pgSz w:w="11906" w:h="16838" w:code="9"/>
      <w:pgMar w:top="1276" w:right="1304" w:bottom="992" w:left="1304" w:header="822"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7B1" w:rsidRDefault="006477B1">
      <w:r>
        <w:separator/>
      </w:r>
    </w:p>
  </w:endnote>
  <w:endnote w:type="continuationSeparator" w:id="0">
    <w:p w:rsidR="006477B1" w:rsidRDefault="00647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3F" w:rsidRDefault="00EF093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340531">
    <w:pPr>
      <w:pStyle w:val="Vordruck8NoRechts"/>
    </w:pPr>
    <w:r>
      <w:fldChar w:fldCharType="begin"/>
    </w:r>
    <w:r w:rsidR="001524DC">
      <w:instrText xml:space="preserve"> PAGE </w:instrText>
    </w:r>
    <w:r>
      <w:fldChar w:fldCharType="separate"/>
    </w:r>
    <w:r w:rsidR="00D34CD5">
      <w:t>7</w:t>
    </w:r>
    <w:r>
      <w:fldChar w:fldCharType="end"/>
    </w:r>
    <w:r w:rsidR="001524DC">
      <w:t>/</w:t>
    </w:r>
    <w:r>
      <w:fldChar w:fldCharType="begin"/>
    </w:r>
    <w:r w:rsidR="001524DC">
      <w:instrText xml:space="preserve"> NUMPAGES </w:instrText>
    </w:r>
    <w:r>
      <w:fldChar w:fldCharType="separate"/>
    </w:r>
    <w:r w:rsidR="00D34CD5">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340531">
    <w:pPr>
      <w:pStyle w:val="Vordruck8NoRechts"/>
    </w:pPr>
    <w:r>
      <w:fldChar w:fldCharType="begin"/>
    </w:r>
    <w:r w:rsidR="001524DC">
      <w:instrText xml:space="preserve"> IF </w:instrText>
    </w:r>
    <w:r>
      <w:fldChar w:fldCharType="begin"/>
    </w:r>
    <w:r w:rsidR="001524DC">
      <w:instrText xml:space="preserve"> NUMPAGES </w:instrText>
    </w:r>
    <w:r>
      <w:fldChar w:fldCharType="separate"/>
    </w:r>
    <w:r w:rsidR="00D34CD5">
      <w:instrText>7</w:instrText>
    </w:r>
    <w:r>
      <w:fldChar w:fldCharType="end"/>
    </w:r>
    <w:r w:rsidR="001524DC">
      <w:instrText xml:space="preserve"> = "1" "" "</w:instrText>
    </w:r>
    <w:r>
      <w:fldChar w:fldCharType="begin"/>
    </w:r>
    <w:r w:rsidR="001524DC">
      <w:instrText xml:space="preserve"> PAGE </w:instrText>
    </w:r>
    <w:r>
      <w:fldChar w:fldCharType="separate"/>
    </w:r>
    <w:r w:rsidR="00D34CD5">
      <w:instrText>1</w:instrText>
    </w:r>
    <w:r>
      <w:fldChar w:fldCharType="end"/>
    </w:r>
    <w:r w:rsidR="001524DC">
      <w:instrText>/</w:instrText>
    </w:r>
    <w:r>
      <w:fldChar w:fldCharType="begin"/>
    </w:r>
    <w:r w:rsidR="001524DC">
      <w:instrText xml:space="preserve"> NUMPAGES </w:instrText>
    </w:r>
    <w:r>
      <w:fldChar w:fldCharType="separate"/>
    </w:r>
    <w:r w:rsidR="00D34CD5">
      <w:instrText>7</w:instrText>
    </w:r>
    <w:r>
      <w:fldChar w:fldCharType="end"/>
    </w:r>
    <w:r w:rsidR="001524DC">
      <w:instrText xml:space="preserve">" </w:instrText>
    </w:r>
    <w:r w:rsidR="00D34CD5">
      <w:fldChar w:fldCharType="separate"/>
    </w:r>
    <w:r w:rsidR="00D34CD5">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7B1" w:rsidRDefault="006477B1">
      <w:r>
        <w:separator/>
      </w:r>
    </w:p>
  </w:footnote>
  <w:footnote w:type="continuationSeparator" w:id="0">
    <w:p w:rsidR="006477B1" w:rsidRDefault="00647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3F" w:rsidRDefault="00EF093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93F" w:rsidRDefault="00EF093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8" w:type="dxa"/>
      <w:tblLayout w:type="fixed"/>
      <w:tblCellMar>
        <w:left w:w="57" w:type="dxa"/>
        <w:right w:w="57" w:type="dxa"/>
      </w:tblCellMar>
      <w:tblLook w:val="0000" w:firstRow="0" w:lastRow="0" w:firstColumn="0" w:lastColumn="0" w:noHBand="0" w:noVBand="0"/>
    </w:tblPr>
    <w:tblGrid>
      <w:gridCol w:w="9438"/>
    </w:tblGrid>
    <w:tr w:rsidR="001524DC">
      <w:trPr>
        <w:trHeight w:val="907"/>
      </w:trPr>
      <w:tc>
        <w:tcPr>
          <w:tcW w:w="9438" w:type="dxa"/>
        </w:tcPr>
        <w:p w:rsidR="001524DC" w:rsidRDefault="00AE336F" w:rsidP="00FD197F">
          <w:pPr>
            <w:pStyle w:val="Kopfzeile"/>
          </w:pPr>
          <w:r>
            <w:rPr>
              <w:lang w:eastAsia="de-CH"/>
            </w:rPr>
            <w:drawing>
              <wp:anchor distT="0" distB="0" distL="114300" distR="114300" simplePos="0" relativeHeight="251658240"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87" name="Logo2" descr="PH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 descr="PHB"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tc>
    </w:tr>
    <w:tr w:rsidR="001524DC">
      <w:trPr>
        <w:trHeight w:hRule="exact" w:val="159"/>
      </w:trPr>
      <w:tc>
        <w:tcPr>
          <w:tcW w:w="9438" w:type="dxa"/>
          <w:shd w:val="clear" w:color="auto" w:fill="000000"/>
        </w:tcPr>
        <w:p w:rsidR="001524DC" w:rsidRDefault="001524DC">
          <w:pPr>
            <w:pStyle w:val="Kopfzeile"/>
            <w:spacing w:line="160" w:lineRule="atLeast"/>
            <w:rPr>
              <w:sz w:val="2"/>
            </w:rPr>
          </w:pPr>
        </w:p>
      </w:tc>
    </w:tr>
  </w:tbl>
  <w:p w:rsidR="001524DC" w:rsidRDefault="00AE336F" w:rsidP="00D52088">
    <w:pPr>
      <w:pStyle w:val="Blindline"/>
    </w:pPr>
    <w:r>
      <w:rPr>
        <w:lang w:eastAsia="de-CH"/>
      </w:rPr>
      <w:drawing>
        <wp:anchor distT="0" distB="0" distL="114300" distR="114300" simplePos="0" relativeHeight="251657216"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88" name="Bild 2" descr="P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bookmarkStart w:id="2" w:name="BkmInsertLogo1"/>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AC2C286"/>
    <w:lvl w:ilvl="0">
      <w:start w:val="1"/>
      <w:numFmt w:val="decimal"/>
      <w:pStyle w:val="Listennummer"/>
      <w:lvlText w:val="%1."/>
      <w:lvlJc w:val="left"/>
      <w:pPr>
        <w:tabs>
          <w:tab w:val="num" w:pos="360"/>
        </w:tabs>
        <w:ind w:left="227" w:hanging="227"/>
      </w:pPr>
      <w:rPr>
        <w:rFonts w:hint="default"/>
      </w:rPr>
    </w:lvl>
  </w:abstractNum>
  <w:abstractNum w:abstractNumId="1">
    <w:nsid w:val="FFFFFF89"/>
    <w:multiLevelType w:val="singleLevel"/>
    <w:tmpl w:val="5554FEDC"/>
    <w:lvl w:ilvl="0">
      <w:start w:val="1"/>
      <w:numFmt w:val="bullet"/>
      <w:pStyle w:val="Aufzhlungszeichen"/>
      <w:lvlText w:val=""/>
      <w:lvlJc w:val="left"/>
      <w:pPr>
        <w:tabs>
          <w:tab w:val="num" w:pos="360"/>
        </w:tabs>
        <w:ind w:left="227" w:hanging="227"/>
      </w:pPr>
      <w:rPr>
        <w:rFonts w:ascii="Symbol" w:hAnsi="Symbol" w:hint="default"/>
      </w:rPr>
    </w:lvl>
  </w:abstractNum>
  <w:abstractNum w:abstractNumId="2">
    <w:nsid w:val="03BE35AC"/>
    <w:multiLevelType w:val="multilevel"/>
    <w:tmpl w:val="F160A39A"/>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numFmt w:val="none"/>
      <w:lvlText w:val=""/>
      <w:lvlJc w:val="left"/>
      <w:pPr>
        <w:tabs>
          <w:tab w:val="num" w:pos="360"/>
        </w:tabs>
      </w:pPr>
    </w:lvl>
    <w:lvl w:ilvl="5">
      <w:start w:val="1"/>
      <w:numFmt w:val="lowerRoman"/>
      <w:lvlText w:val="(%6)"/>
      <w:lvlJc w:val="left"/>
      <w:pPr>
        <w:tabs>
          <w:tab w:val="num" w:pos="2443"/>
        </w:tabs>
        <w:ind w:left="2443" w:hanging="360"/>
      </w:pPr>
      <w:rPr>
        <w:rFonts w:hint="default"/>
      </w:rPr>
    </w:lvl>
    <w:lvl w:ilvl="6">
      <w:numFmt w:val="none"/>
      <w:lvlText w:val=""/>
      <w:lvlJc w:val="left"/>
      <w:pPr>
        <w:tabs>
          <w:tab w:val="num" w:pos="360"/>
        </w:tabs>
      </w:pPr>
    </w:lvl>
    <w:lvl w:ilvl="7">
      <w:start w:val="1"/>
      <w:numFmt w:val="lowerLetter"/>
      <w:lvlText w:val="%8."/>
      <w:lvlJc w:val="left"/>
      <w:pPr>
        <w:tabs>
          <w:tab w:val="num" w:pos="3163"/>
        </w:tabs>
        <w:ind w:left="3163" w:hanging="360"/>
      </w:pPr>
      <w:rPr>
        <w:rFonts w:hint="default"/>
      </w:rPr>
    </w:lvl>
    <w:lvl w:ilvl="8">
      <w:numFmt w:val="none"/>
      <w:lvlText w:val=""/>
      <w:lvlJc w:val="left"/>
      <w:pPr>
        <w:tabs>
          <w:tab w:val="num" w:pos="360"/>
        </w:tabs>
      </w:pPr>
    </w:lvl>
  </w:abstractNum>
  <w:abstractNum w:abstractNumId="3">
    <w:nsid w:val="307A7AD4"/>
    <w:multiLevelType w:val="multilevel"/>
    <w:tmpl w:val="BA328D78"/>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48470B60"/>
    <w:multiLevelType w:val="hybridMultilevel"/>
    <w:tmpl w:val="31805FD8"/>
    <w:lvl w:ilvl="0" w:tplc="E0641344">
      <w:start w:val="1"/>
      <w:numFmt w:val="bullet"/>
      <w:lvlText w:val=""/>
      <w:lvlJc w:val="left"/>
      <w:pPr>
        <w:tabs>
          <w:tab w:val="num" w:pos="360"/>
        </w:tabs>
        <w:ind w:left="227" w:hanging="22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
    <w:nsid w:val="5D1E0A3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DB072B3"/>
    <w:multiLevelType w:val="multilevel"/>
    <w:tmpl w:val="B9627BAC"/>
    <w:lvl w:ilvl="0">
      <w:start w:val="1"/>
      <w:numFmt w:val="decimal"/>
      <w:pStyle w:val="berschrift1"/>
      <w:lvlText w:val="%1"/>
      <w:lvlJc w:val="left"/>
      <w:pPr>
        <w:tabs>
          <w:tab w:val="num" w:pos="567"/>
        </w:tabs>
        <w:ind w:left="567" w:hanging="567"/>
      </w:pPr>
      <w:rPr>
        <w:rFonts w:ascii="Arial" w:hAnsi="Arial" w:hint="default"/>
        <w:b/>
        <w:i w:val="0"/>
        <w:color w:val="auto"/>
        <w:sz w:val="22"/>
        <w:szCs w:val="20"/>
        <w:u w:val="none"/>
      </w:rPr>
    </w:lvl>
    <w:lvl w:ilvl="1">
      <w:start w:val="1"/>
      <w:numFmt w:val="decimal"/>
      <w:pStyle w:val="berschrift2"/>
      <w:isLgl/>
      <w:lvlText w:val="%1.%2"/>
      <w:lvlJc w:val="left"/>
      <w:pPr>
        <w:tabs>
          <w:tab w:val="num" w:pos="567"/>
        </w:tabs>
        <w:ind w:left="567" w:hanging="567"/>
      </w:pPr>
      <w:rPr>
        <w:rFonts w:ascii="Arial" w:hAnsi="Arial" w:hint="default"/>
        <w:b/>
        <w:i w:val="0"/>
        <w:sz w:val="20"/>
        <w:szCs w:val="20"/>
      </w:rPr>
    </w:lvl>
    <w:lvl w:ilvl="2">
      <w:start w:val="1"/>
      <w:numFmt w:val="decimal"/>
      <w:pStyle w:val="berschrift3"/>
      <w:isLgl/>
      <w:lvlText w:val="%1.%2.%3"/>
      <w:lvlJc w:val="left"/>
      <w:pPr>
        <w:tabs>
          <w:tab w:val="num" w:pos="567"/>
        </w:tabs>
        <w:ind w:left="567" w:hanging="567"/>
      </w:pPr>
      <w:rPr>
        <w:rFonts w:ascii="Arial" w:hAnsi="Arial" w:hint="default"/>
        <w:b/>
        <w:i w:val="0"/>
        <w:sz w:val="20"/>
        <w:szCs w:val="20"/>
      </w:rPr>
    </w:lvl>
    <w:lvl w:ilvl="3">
      <w:start w:val="1"/>
      <w:numFmt w:val="decimal"/>
      <w:isLgl/>
      <w:lvlText w:val="%1.%2.%3.%4."/>
      <w:lvlJc w:val="left"/>
      <w:pPr>
        <w:tabs>
          <w:tab w:val="num" w:pos="851"/>
        </w:tabs>
        <w:ind w:left="851" w:hanging="851"/>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69175B7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9DD1FB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715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E2A5CE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6"/>
  </w:num>
  <w:num w:numId="3">
    <w:abstractNumId w:val="6"/>
  </w:num>
  <w:num w:numId="4">
    <w:abstractNumId w:val="4"/>
  </w:num>
  <w:num w:numId="5">
    <w:abstractNumId w:val="3"/>
  </w:num>
  <w:num w:numId="6">
    <w:abstractNumId w:val="1"/>
  </w:num>
  <w:num w:numId="7">
    <w:abstractNumId w:val="2"/>
  </w:num>
  <w:num w:numId="8">
    <w:abstractNumId w:val="0"/>
  </w:num>
  <w:num w:numId="9">
    <w:abstractNumId w:val="10"/>
  </w:num>
  <w:num w:numId="10">
    <w:abstractNumId w:val="8"/>
  </w:num>
  <w:num w:numId="11">
    <w:abstractNumId w:val="7"/>
  </w:num>
  <w:num w:numId="12">
    <w:abstractNumId w:val="9"/>
  </w:num>
  <w:num w:numId="13">
    <w:abstractNumId w:val="5"/>
  </w:num>
  <w:num w:numId="14">
    <w:abstractNumId w:val="6"/>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278"/>
    <w:rsid w:val="00004F9E"/>
    <w:rsid w:val="00005B07"/>
    <w:rsid w:val="0000668F"/>
    <w:rsid w:val="00013F14"/>
    <w:rsid w:val="0001634B"/>
    <w:rsid w:val="0004187F"/>
    <w:rsid w:val="00042948"/>
    <w:rsid w:val="00055EA8"/>
    <w:rsid w:val="000644E6"/>
    <w:rsid w:val="00092CF2"/>
    <w:rsid w:val="00095EB7"/>
    <w:rsid w:val="000D613D"/>
    <w:rsid w:val="000E4930"/>
    <w:rsid w:val="000F3802"/>
    <w:rsid w:val="00122C7B"/>
    <w:rsid w:val="00133A48"/>
    <w:rsid w:val="00136F0E"/>
    <w:rsid w:val="001524DC"/>
    <w:rsid w:val="00154B29"/>
    <w:rsid w:val="00162C32"/>
    <w:rsid w:val="00214FE0"/>
    <w:rsid w:val="00216551"/>
    <w:rsid w:val="00226043"/>
    <w:rsid w:val="00237C8A"/>
    <w:rsid w:val="00241745"/>
    <w:rsid w:val="00252BCF"/>
    <w:rsid w:val="0026196A"/>
    <w:rsid w:val="0026769A"/>
    <w:rsid w:val="00276270"/>
    <w:rsid w:val="002832BE"/>
    <w:rsid w:val="00296997"/>
    <w:rsid w:val="002C0417"/>
    <w:rsid w:val="002D3010"/>
    <w:rsid w:val="002D4E8B"/>
    <w:rsid w:val="003063C7"/>
    <w:rsid w:val="00340531"/>
    <w:rsid w:val="003809C2"/>
    <w:rsid w:val="003856C3"/>
    <w:rsid w:val="0039757C"/>
    <w:rsid w:val="003B0B70"/>
    <w:rsid w:val="003B77CA"/>
    <w:rsid w:val="003D0A4F"/>
    <w:rsid w:val="00402043"/>
    <w:rsid w:val="004058FA"/>
    <w:rsid w:val="004123DD"/>
    <w:rsid w:val="004136F8"/>
    <w:rsid w:val="004153FB"/>
    <w:rsid w:val="004402F4"/>
    <w:rsid w:val="004471F2"/>
    <w:rsid w:val="00451374"/>
    <w:rsid w:val="00464A46"/>
    <w:rsid w:val="00495B60"/>
    <w:rsid w:val="004A3693"/>
    <w:rsid w:val="004B1AC4"/>
    <w:rsid w:val="004E0910"/>
    <w:rsid w:val="00504F56"/>
    <w:rsid w:val="00517B17"/>
    <w:rsid w:val="00522030"/>
    <w:rsid w:val="0053478A"/>
    <w:rsid w:val="00562B12"/>
    <w:rsid w:val="00590AD4"/>
    <w:rsid w:val="005A5EAA"/>
    <w:rsid w:val="005C3A07"/>
    <w:rsid w:val="005D68E4"/>
    <w:rsid w:val="005F2EB4"/>
    <w:rsid w:val="006179D0"/>
    <w:rsid w:val="0062017B"/>
    <w:rsid w:val="00631A98"/>
    <w:rsid w:val="006474B1"/>
    <w:rsid w:val="006477B1"/>
    <w:rsid w:val="00655676"/>
    <w:rsid w:val="00667A34"/>
    <w:rsid w:val="006920FC"/>
    <w:rsid w:val="006A6611"/>
    <w:rsid w:val="006B64C1"/>
    <w:rsid w:val="006D6210"/>
    <w:rsid w:val="00715278"/>
    <w:rsid w:val="00723601"/>
    <w:rsid w:val="007319D1"/>
    <w:rsid w:val="00737183"/>
    <w:rsid w:val="00747B9C"/>
    <w:rsid w:val="007546BF"/>
    <w:rsid w:val="007645A4"/>
    <w:rsid w:val="007A602D"/>
    <w:rsid w:val="007C169F"/>
    <w:rsid w:val="007D3039"/>
    <w:rsid w:val="007E08FD"/>
    <w:rsid w:val="007F4C0E"/>
    <w:rsid w:val="0082690A"/>
    <w:rsid w:val="00844FEF"/>
    <w:rsid w:val="0085326E"/>
    <w:rsid w:val="00855BBD"/>
    <w:rsid w:val="008C7007"/>
    <w:rsid w:val="008F2066"/>
    <w:rsid w:val="0091411F"/>
    <w:rsid w:val="009225A2"/>
    <w:rsid w:val="00955637"/>
    <w:rsid w:val="0096309E"/>
    <w:rsid w:val="00974F24"/>
    <w:rsid w:val="00980FE3"/>
    <w:rsid w:val="00983494"/>
    <w:rsid w:val="009A5504"/>
    <w:rsid w:val="009C1E92"/>
    <w:rsid w:val="009D2B00"/>
    <w:rsid w:val="00A11B9E"/>
    <w:rsid w:val="00A1280A"/>
    <w:rsid w:val="00A24BD6"/>
    <w:rsid w:val="00A2738F"/>
    <w:rsid w:val="00A43921"/>
    <w:rsid w:val="00A647E1"/>
    <w:rsid w:val="00A7023E"/>
    <w:rsid w:val="00A8318E"/>
    <w:rsid w:val="00AB0768"/>
    <w:rsid w:val="00AC46BF"/>
    <w:rsid w:val="00AD0A4B"/>
    <w:rsid w:val="00AE336F"/>
    <w:rsid w:val="00B03514"/>
    <w:rsid w:val="00B20704"/>
    <w:rsid w:val="00B5722A"/>
    <w:rsid w:val="00B73B25"/>
    <w:rsid w:val="00B73C06"/>
    <w:rsid w:val="00B87C64"/>
    <w:rsid w:val="00C0242F"/>
    <w:rsid w:val="00C121F5"/>
    <w:rsid w:val="00C213C8"/>
    <w:rsid w:val="00C3137E"/>
    <w:rsid w:val="00C6667D"/>
    <w:rsid w:val="00C71BD1"/>
    <w:rsid w:val="00C808DC"/>
    <w:rsid w:val="00CB2CD4"/>
    <w:rsid w:val="00CC6B98"/>
    <w:rsid w:val="00CF02EB"/>
    <w:rsid w:val="00CF1444"/>
    <w:rsid w:val="00D035ED"/>
    <w:rsid w:val="00D17917"/>
    <w:rsid w:val="00D34CD5"/>
    <w:rsid w:val="00D4304B"/>
    <w:rsid w:val="00D52088"/>
    <w:rsid w:val="00D6191B"/>
    <w:rsid w:val="00DA59CB"/>
    <w:rsid w:val="00DB390B"/>
    <w:rsid w:val="00DF1A9C"/>
    <w:rsid w:val="00E05221"/>
    <w:rsid w:val="00E438A1"/>
    <w:rsid w:val="00E538CD"/>
    <w:rsid w:val="00E611BB"/>
    <w:rsid w:val="00E747B9"/>
    <w:rsid w:val="00E8313F"/>
    <w:rsid w:val="00EB1C9C"/>
    <w:rsid w:val="00EF093F"/>
    <w:rsid w:val="00EF3312"/>
    <w:rsid w:val="00EF6E94"/>
    <w:rsid w:val="00F103FA"/>
    <w:rsid w:val="00F42549"/>
    <w:rsid w:val="00F520E5"/>
    <w:rsid w:val="00F54651"/>
    <w:rsid w:val="00F56A59"/>
    <w:rsid w:val="00F732AE"/>
    <w:rsid w:val="00F80674"/>
    <w:rsid w:val="00F835BB"/>
    <w:rsid w:val="00F879E3"/>
    <w:rsid w:val="00FB6D05"/>
    <w:rsid w:val="00FC5E2C"/>
    <w:rsid w:val="00FD197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paragraph" w:styleId="Sprechblasentext">
    <w:name w:val="Balloon Text"/>
    <w:basedOn w:val="Standard"/>
    <w:link w:val="SprechblasentextZchn"/>
    <w:rsid w:val="007152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15278"/>
    <w:rPr>
      <w:rFonts w:ascii="Tahoma" w:hAnsi="Tahoma" w:cs="Tahoma"/>
      <w:spacing w:val="2"/>
      <w:sz w:val="16"/>
      <w:szCs w:val="16"/>
      <w:lang w:eastAsia="de-DE"/>
    </w:rPr>
  </w:style>
  <w:style w:type="character" w:styleId="BesuchterHyperlink">
    <w:name w:val="FollowedHyperlink"/>
    <w:basedOn w:val="Absatz-Standardschriftart"/>
    <w:rsid w:val="00C3137E"/>
    <w:rPr>
      <w:color w:val="800080" w:themeColor="followedHyperlink"/>
      <w:u w:val="single"/>
    </w:rPr>
  </w:style>
  <w:style w:type="character" w:styleId="Kommentarzeichen">
    <w:name w:val="annotation reference"/>
    <w:basedOn w:val="Absatz-Standardschriftart"/>
    <w:rsid w:val="003809C2"/>
    <w:rPr>
      <w:sz w:val="16"/>
      <w:szCs w:val="16"/>
    </w:rPr>
  </w:style>
  <w:style w:type="paragraph" w:styleId="Kommentartext">
    <w:name w:val="annotation text"/>
    <w:basedOn w:val="Standard"/>
    <w:link w:val="KommentartextZchn"/>
    <w:rsid w:val="003809C2"/>
    <w:pPr>
      <w:spacing w:line="240" w:lineRule="auto"/>
    </w:pPr>
    <w:rPr>
      <w:szCs w:val="20"/>
    </w:rPr>
  </w:style>
  <w:style w:type="character" w:customStyle="1" w:styleId="KommentartextZchn">
    <w:name w:val="Kommentartext Zchn"/>
    <w:basedOn w:val="Absatz-Standardschriftart"/>
    <w:link w:val="Kommentartext"/>
    <w:rsid w:val="003809C2"/>
    <w:rPr>
      <w:rFonts w:ascii="Arial" w:hAnsi="Arial"/>
      <w:spacing w:val="2"/>
      <w:lang w:eastAsia="de-DE"/>
    </w:rPr>
  </w:style>
  <w:style w:type="paragraph" w:styleId="Kommentarthema">
    <w:name w:val="annotation subject"/>
    <w:basedOn w:val="Kommentartext"/>
    <w:next w:val="Kommentartext"/>
    <w:link w:val="KommentarthemaZchn"/>
    <w:rsid w:val="003809C2"/>
    <w:rPr>
      <w:b/>
      <w:bCs/>
    </w:rPr>
  </w:style>
  <w:style w:type="character" w:customStyle="1" w:styleId="KommentarthemaZchn">
    <w:name w:val="Kommentarthema Zchn"/>
    <w:basedOn w:val="KommentartextZchn"/>
    <w:link w:val="Kommentarthema"/>
    <w:rsid w:val="003809C2"/>
    <w:rPr>
      <w:rFonts w:ascii="Arial" w:hAnsi="Arial"/>
      <w:b/>
      <w:bCs/>
      <w:spacing w:val="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paragraph" w:styleId="Sprechblasentext">
    <w:name w:val="Balloon Text"/>
    <w:basedOn w:val="Standard"/>
    <w:link w:val="SprechblasentextZchn"/>
    <w:rsid w:val="007152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15278"/>
    <w:rPr>
      <w:rFonts w:ascii="Tahoma" w:hAnsi="Tahoma" w:cs="Tahoma"/>
      <w:spacing w:val="2"/>
      <w:sz w:val="16"/>
      <w:szCs w:val="16"/>
      <w:lang w:eastAsia="de-DE"/>
    </w:rPr>
  </w:style>
  <w:style w:type="character" w:styleId="BesuchterHyperlink">
    <w:name w:val="FollowedHyperlink"/>
    <w:basedOn w:val="Absatz-Standardschriftart"/>
    <w:rsid w:val="00C3137E"/>
    <w:rPr>
      <w:color w:val="800080" w:themeColor="followedHyperlink"/>
      <w:u w:val="single"/>
    </w:rPr>
  </w:style>
  <w:style w:type="character" w:styleId="Kommentarzeichen">
    <w:name w:val="annotation reference"/>
    <w:basedOn w:val="Absatz-Standardschriftart"/>
    <w:rsid w:val="003809C2"/>
    <w:rPr>
      <w:sz w:val="16"/>
      <w:szCs w:val="16"/>
    </w:rPr>
  </w:style>
  <w:style w:type="paragraph" w:styleId="Kommentartext">
    <w:name w:val="annotation text"/>
    <w:basedOn w:val="Standard"/>
    <w:link w:val="KommentartextZchn"/>
    <w:rsid w:val="003809C2"/>
    <w:pPr>
      <w:spacing w:line="240" w:lineRule="auto"/>
    </w:pPr>
    <w:rPr>
      <w:szCs w:val="20"/>
    </w:rPr>
  </w:style>
  <w:style w:type="character" w:customStyle="1" w:styleId="KommentartextZchn">
    <w:name w:val="Kommentartext Zchn"/>
    <w:basedOn w:val="Absatz-Standardschriftart"/>
    <w:link w:val="Kommentartext"/>
    <w:rsid w:val="003809C2"/>
    <w:rPr>
      <w:rFonts w:ascii="Arial" w:hAnsi="Arial"/>
      <w:spacing w:val="2"/>
      <w:lang w:eastAsia="de-DE"/>
    </w:rPr>
  </w:style>
  <w:style w:type="paragraph" w:styleId="Kommentarthema">
    <w:name w:val="annotation subject"/>
    <w:basedOn w:val="Kommentartext"/>
    <w:next w:val="Kommentartext"/>
    <w:link w:val="KommentarthemaZchn"/>
    <w:rsid w:val="003809C2"/>
    <w:rPr>
      <w:b/>
      <w:bCs/>
    </w:rPr>
  </w:style>
  <w:style w:type="character" w:customStyle="1" w:styleId="KommentarthemaZchn">
    <w:name w:val="Kommentarthema Zchn"/>
    <w:basedOn w:val="KommentartextZchn"/>
    <w:link w:val="Kommentarthema"/>
    <w:rsid w:val="003809C2"/>
    <w:rPr>
      <w:rFonts w:ascii="Arial" w:hAnsi="Arial"/>
      <w:b/>
      <w:bCs/>
      <w:spacing w:val="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JPG"/><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image" Target="media/image11.JP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4.JPG"/><Relationship Id="rId28"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image" Target="media/image10.JP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x.com/" TargetMode="External"/><Relationship Id="rId14" Type="http://schemas.openxmlformats.org/officeDocument/2006/relationships/image" Target="media/image5.JPG"/><Relationship Id="rId22" Type="http://schemas.openxmlformats.org/officeDocument/2006/relationships/image" Target="media/image13.JPG"/><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20Oesch\Dropbox\phbern\vorlage-anleitung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61CCC-1C80-46A8-9C20-44418A2AE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vorlage-anleitungen.dotx</Template>
  <TotalTime>0</TotalTime>
  <Pages>7</Pages>
  <Words>683</Words>
  <Characters>4306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PHBern</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Oesch</dc:creator>
  <dc:description>Pädagogische Hochschule PHBern_x000d_
Fabrikstrasse 2_x000d_
3012 Bern</dc:description>
  <cp:lastModifiedBy>Winben</cp:lastModifiedBy>
  <cp:revision>12</cp:revision>
  <cp:lastPrinted>2012-02-13T11:30:00Z</cp:lastPrinted>
  <dcterms:created xsi:type="dcterms:W3CDTF">2012-02-13T11:23:00Z</dcterms:created>
  <dcterms:modified xsi:type="dcterms:W3CDTF">2012-02-28T16:46:00Z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
  </property>
  <property fmtid="{D5CDD505-2E9C-101B-9397-08002B2CF9AE}" pid="3" name="AdresseVorname">
    <vt:lpwstr/>
  </property>
  <property fmtid="{D5CDD505-2E9C-101B-9397-08002B2CF9AE}" pid="4" name="AdresseName">
    <vt:lpwstr/>
  </property>
  <property fmtid="{D5CDD505-2E9C-101B-9397-08002B2CF9AE}" pid="5" name="AdresseStrasse">
    <vt:lpwstr/>
  </property>
  <property fmtid="{D5CDD505-2E9C-101B-9397-08002B2CF9AE}" pid="6" name="AdressePLZ">
    <vt:lpwstr/>
  </property>
  <property fmtid="{D5CDD505-2E9C-101B-9397-08002B2CF9AE}" pid="7" name="AdresseOrt">
    <vt:lpwstr/>
  </property>
  <property fmtid="{D5CDD505-2E9C-101B-9397-08002B2CF9AE}" pid="8" name="AdresseTelefax">
    <vt:lpwstr/>
  </property>
  <property fmtid="{D5CDD505-2E9C-101B-9397-08002B2CF9AE}" pid="9" name="VersandartD">
    <vt:lpwstr/>
  </property>
  <property fmtid="{D5CDD505-2E9C-101B-9397-08002B2CF9AE}" pid="10" name="IDVerfasser">
    <vt:lpwstr>19529</vt:lpwstr>
  </property>
  <property fmtid="{D5CDD505-2E9C-101B-9397-08002B2CF9AE}" pid="11" name="KurzzeichenVerfasser">
    <vt:lpwstr>whart</vt:lpwstr>
  </property>
  <property fmtid="{D5CDD505-2E9C-101B-9397-08002B2CF9AE}" pid="12" name="VornameVerfasser">
    <vt:lpwstr>Werner</vt:lpwstr>
  </property>
  <property fmtid="{D5CDD505-2E9C-101B-9397-08002B2CF9AE}" pid="13" name="NameVerfasser">
    <vt:lpwstr>Hartmann-Feurer</vt:lpwstr>
  </property>
  <property fmtid="{D5CDD505-2E9C-101B-9397-08002B2CF9AE}" pid="14" name="FunktionVerfasser">
    <vt:lpwstr>Dozent</vt:lpwstr>
  </property>
  <property fmtid="{D5CDD505-2E9C-101B-9397-08002B2CF9AE}" pid="15" name="TelefonDirektVerfasser">
    <vt:lpwstr>+41 31 309 22 60</vt:lpwstr>
  </property>
  <property fmtid="{D5CDD505-2E9C-101B-9397-08002B2CF9AE}" pid="16" name="EmailVerfasser">
    <vt:lpwstr>werner.hartmann@phbern.ch</vt:lpwstr>
  </property>
  <property fmtid="{D5CDD505-2E9C-101B-9397-08002B2CF9AE}" pid="17" name="ID">
    <vt:lpwstr>19529</vt:lpwstr>
  </property>
  <property fmtid="{D5CDD505-2E9C-101B-9397-08002B2CF9AE}" pid="18" name="Kurzzeichen">
    <vt:lpwstr>whart</vt:lpwstr>
  </property>
  <property fmtid="{D5CDD505-2E9C-101B-9397-08002B2CF9AE}" pid="19" name="Vorname">
    <vt:lpwstr>Werner</vt:lpwstr>
  </property>
  <property fmtid="{D5CDD505-2E9C-101B-9397-08002B2CF9AE}" pid="20" name="Name">
    <vt:lpwstr>Hartmann-Feurer</vt:lpwstr>
  </property>
  <property fmtid="{D5CDD505-2E9C-101B-9397-08002B2CF9AE}" pid="21" name="Funktion">
    <vt:lpwstr>Dozent</vt:lpwstr>
  </property>
  <property fmtid="{D5CDD505-2E9C-101B-9397-08002B2CF9AE}" pid="22" name="TelefonDirekt">
    <vt:lpwstr>+41 31 309 22 60</vt:lpwstr>
  </property>
  <property fmtid="{D5CDD505-2E9C-101B-9397-08002B2CF9AE}" pid="23" name="Email">
    <vt:lpwstr>werner.hartmann@phbern.ch</vt:lpwstr>
  </property>
  <property fmtid="{D5CDD505-2E9C-101B-9397-08002B2CF9AE}" pid="24" name="IDLinks">
    <vt:lpwstr>IDLinks</vt:lpwstr>
  </property>
  <property fmtid="{D5CDD505-2E9C-101B-9397-08002B2CF9AE}" pid="25" name="KurzzeichenLinks">
    <vt:lpwstr>KurzzeichenLinks</vt:lpwstr>
  </property>
  <property fmtid="{D5CDD505-2E9C-101B-9397-08002B2CF9AE}" pid="26" name="VornameLinks">
    <vt:lpwstr>VornameLinks</vt:lpwstr>
  </property>
  <property fmtid="{D5CDD505-2E9C-101B-9397-08002B2CF9AE}" pid="27" name="NameLinks">
    <vt:lpwstr>NameLinks</vt:lpwstr>
  </property>
  <property fmtid="{D5CDD505-2E9C-101B-9397-08002B2CF9AE}" pid="28" name="FunktionLinks">
    <vt:lpwstr>FunktionLinks</vt:lpwstr>
  </property>
  <property fmtid="{D5CDD505-2E9C-101B-9397-08002B2CF9AE}" pid="29" name="TelefonDirektLinks">
    <vt:lpwstr>TelefonDirektLin ks</vt:lpwstr>
  </property>
  <property fmtid="{D5CDD505-2E9C-101B-9397-08002B2CF9AE}" pid="30" name="EmailLinks">
    <vt:lpwstr>EmailLinks</vt:lpwstr>
  </property>
  <property fmtid="{D5CDD505-2E9C-101B-9397-08002B2CF9AE}" pid="31" name="IDRechts">
    <vt:lpwstr>IDRechts</vt:lpwstr>
  </property>
  <property fmtid="{D5CDD505-2E9C-101B-9397-08002B2CF9AE}" pid="32" name="KurzzeichenRechts">
    <vt:lpwstr>KurzzeichenRechts</vt:lpwstr>
  </property>
  <property fmtid="{D5CDD505-2E9C-101B-9397-08002B2CF9AE}" pid="33" name="VornameRechts">
    <vt:lpwstr>VornameRechts</vt:lpwstr>
  </property>
  <property fmtid="{D5CDD505-2E9C-101B-9397-08002B2CF9AE}" pid="34" name="NameRechts">
    <vt:lpwstr>NameRechts</vt:lpwstr>
  </property>
  <property fmtid="{D5CDD505-2E9C-101B-9397-08002B2CF9AE}" pid="35" name="FunktionRechts">
    <vt:lpwstr>FunktionRechts</vt:lpwstr>
  </property>
  <property fmtid="{D5CDD505-2E9C-101B-9397-08002B2CF9AE}" pid="36" name="TelefonDirektRechts">
    <vt:lpwstr>TelefonDirektRech ts</vt:lpwstr>
  </property>
  <property fmtid="{D5CDD505-2E9C-101B-9397-08002B2CF9AE}" pid="37" name="EmailRechts">
    <vt:lpwstr>EmailRechts</vt:lpwstr>
  </property>
  <property fmtid="{D5CDD505-2E9C-101B-9397-08002B2CF9AE}" pid="38" name="InstitutID">
    <vt:lpwstr>4</vt:lpwstr>
  </property>
  <property fmtid="{D5CDD505-2E9C-101B-9397-08002B2CF9AE}" pid="39" name="InstitutKennung">
    <vt:lpwstr>PHBern, Zentrum für Bildungsinformatik</vt:lpwstr>
  </property>
  <property fmtid="{D5CDD505-2E9C-101B-9397-08002B2CF9AE}" pid="40" name="InstitutName">
    <vt:lpwstr>Zentrum für Bildungsinformatik</vt:lpwstr>
  </property>
  <property fmtid="{D5CDD505-2E9C-101B-9397-08002B2CF9AE}" pid="41" name="InstitutAbteilung1">
    <vt:lpwstr>Zentrum für Bildungsinformatik</vt:lpwstr>
  </property>
  <property fmtid="{D5CDD505-2E9C-101B-9397-08002B2CF9AE}" pid="42" name="InstitutAbteilung2">
    <vt:lpwstr/>
  </property>
  <property fmtid="{D5CDD505-2E9C-101B-9397-08002B2CF9AE}" pid="43" name="InstitutStrasse">
    <vt:lpwstr>Muesmattstrasse 29</vt:lpwstr>
  </property>
  <property fmtid="{D5CDD505-2E9C-101B-9397-08002B2CF9AE}" pid="44" name="InstitutPostfach">
    <vt:lpwstr/>
  </property>
  <property fmtid="{D5CDD505-2E9C-101B-9397-08002B2CF9AE}" pid="45" name="InstitutPLZ">
    <vt:lpwstr>CH-3012</vt:lpwstr>
  </property>
  <property fmtid="{D5CDD505-2E9C-101B-9397-08002B2CF9AE}" pid="46" name="InstitutOrt">
    <vt:lpwstr>Bern</vt:lpwstr>
  </property>
  <property fmtid="{D5CDD505-2E9C-101B-9397-08002B2CF9AE}" pid="47" name="InstitutTelefon">
    <vt:lpwstr>+41 31 309 22 61</vt:lpwstr>
  </property>
  <property fmtid="{D5CDD505-2E9C-101B-9397-08002B2CF9AE}" pid="48" name="InstitutTelefax">
    <vt:lpwstr>+41 31 309 22 99</vt:lpwstr>
  </property>
  <property fmtid="{D5CDD505-2E9C-101B-9397-08002B2CF9AE}" pid="49" name="InstitutEmail">
    <vt:lpwstr>bildungsinformatik@phbern.ch</vt:lpwstr>
  </property>
  <property fmtid="{D5CDD505-2E9C-101B-9397-08002B2CF9AE}" pid="50" name="InstitutInternet">
    <vt:lpwstr>bildungsinformatik.phbern.ch</vt:lpwstr>
  </property>
  <property fmtid="{D5CDD505-2E9C-101B-9397-08002B2CF9AE}" pid="51" name="InstitutLogo">
    <vt:lpwstr>PHB.wmf</vt:lpwstr>
  </property>
  <property fmtid="{D5CDD505-2E9C-101B-9397-08002B2CF9AE}" pid="52" name="InstitutReserve1">
    <vt:lpwstr>Das Zentrum für Bildungsinformatik ist ein Dienstleistungszentrum für die Angehörigen der PHBern. Es koordiniert die Arbeiten im Bereich der Informations- und Kommunikationstechnologien (ICT) in den Instituten, liefert Dozierenden und Studierenden Support</vt:lpwstr>
  </property>
  <property fmtid="{D5CDD505-2E9C-101B-9397-08002B2CF9AE}" pid="53" name="InstitutReserve2">
    <vt:lpwstr>PHBern, Zentrum für Bildungsinformatik</vt:lpwstr>
  </property>
  <property fmtid="{D5CDD505-2E9C-101B-9397-08002B2CF9AE}" pid="54" name="LogoTop">
    <vt:lpwstr>1.15</vt:lpwstr>
  </property>
  <property fmtid="{D5CDD505-2E9C-101B-9397-08002B2CF9AE}" pid="55" name="LogoLeft">
    <vt:lpwstr>14.67</vt:lpwstr>
  </property>
  <property fmtid="{D5CDD505-2E9C-101B-9397-08002B2CF9AE}" pid="56" name="LogoPHLeft">
    <vt:lpwstr>12.23</vt:lpwstr>
  </property>
  <property fmtid="{D5CDD505-2E9C-101B-9397-08002B2CF9AE}" pid="57" name="LogoVisible">
    <vt:bool>false</vt:bool>
  </property>
  <property fmtid="{D5CDD505-2E9C-101B-9397-08002B2CF9AE}" pid="58" name="LogoFix">
    <vt:lpwstr>1</vt:lpwstr>
  </property>
  <property fmtid="{D5CDD505-2E9C-101B-9397-08002B2CF9AE}" pid="59" name="TitelVerfasser">
    <vt:lpwstr>Prof. Dr.</vt:lpwstr>
  </property>
  <property fmtid="{D5CDD505-2E9C-101B-9397-08002B2CF9AE}" pid="60" name="IDInstitut1Verfasser">
    <vt:lpwstr>Institut Sekundarstufe II</vt:lpwstr>
  </property>
  <property fmtid="{D5CDD505-2E9C-101B-9397-08002B2CF9AE}" pid="61" name="IDInstitut2Verfasser">
    <vt:lpwstr/>
  </property>
  <property fmtid="{D5CDD505-2E9C-101B-9397-08002B2CF9AE}" pid="62" name="Funktion2Verfasser">
    <vt:lpwstr/>
  </property>
  <property fmtid="{D5CDD505-2E9C-101B-9397-08002B2CF9AE}" pid="63" name="TelefonDirekt2Verfasser">
    <vt:lpwstr/>
  </property>
  <property fmtid="{D5CDD505-2E9C-101B-9397-08002B2CF9AE}" pid="64" name="IDInstitut3Verfasser">
    <vt:lpwstr/>
  </property>
  <property fmtid="{D5CDD505-2E9C-101B-9397-08002B2CF9AE}" pid="65" name="Funktion3Verfasser">
    <vt:lpwstr/>
  </property>
  <property fmtid="{D5CDD505-2E9C-101B-9397-08002B2CF9AE}" pid="66" name="TelefonDirekt3Verfasser">
    <vt:lpwstr/>
  </property>
  <property fmtid="{D5CDD505-2E9C-101B-9397-08002B2CF9AE}" pid="67" name="Titel">
    <vt:lpwstr>Prof. Dr.</vt:lpwstr>
  </property>
  <property fmtid="{D5CDD505-2E9C-101B-9397-08002B2CF9AE}" pid="68" name="IDInstitut1">
    <vt:lpwstr>Institut Sekundarstufe II</vt:lpwstr>
  </property>
  <property fmtid="{D5CDD505-2E9C-101B-9397-08002B2CF9AE}" pid="69" name="IDInstitut2">
    <vt:lpwstr/>
  </property>
  <property fmtid="{D5CDD505-2E9C-101B-9397-08002B2CF9AE}" pid="70" name="Funktion2">
    <vt:lpwstr/>
  </property>
  <property fmtid="{D5CDD505-2E9C-101B-9397-08002B2CF9AE}" pid="71" name="TelefonDirekt2">
    <vt:lpwstr/>
  </property>
  <property fmtid="{D5CDD505-2E9C-101B-9397-08002B2CF9AE}" pid="72" name="IDInstitut3">
    <vt:lpwstr/>
  </property>
  <property fmtid="{D5CDD505-2E9C-101B-9397-08002B2CF9AE}" pid="73" name="Funktion3">
    <vt:lpwstr/>
  </property>
  <property fmtid="{D5CDD505-2E9C-101B-9397-08002B2CF9AE}" pid="74" name="TelefonDirekt3">
    <vt:lpwstr/>
  </property>
  <property fmtid="{D5CDD505-2E9C-101B-9397-08002B2CF9AE}" pid="75" name="PHBInstitutID">
    <vt:lpwstr>22384</vt:lpwstr>
  </property>
</Properties>
</file>